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078E7" w14:textId="42AB0A00" w:rsidR="006423A6" w:rsidRPr="00EC6A1E" w:rsidRDefault="00034B96" w:rsidP="00777E80">
      <w:pPr>
        <w:spacing w:after="0" w:line="240" w:lineRule="auto"/>
        <w:jc w:val="center"/>
        <w:rPr>
          <w:rFonts w:ascii="Times New Roman" w:hAnsi="Times New Roman"/>
          <w:b/>
          <w:sz w:val="24"/>
          <w:szCs w:val="24"/>
        </w:rPr>
      </w:pPr>
      <w:r w:rsidRPr="00EC6A1E">
        <w:rPr>
          <w:rFonts w:ascii="Times New Roman" w:hAnsi="Times New Roman"/>
          <w:b/>
          <w:sz w:val="24"/>
          <w:szCs w:val="24"/>
        </w:rPr>
        <w:t>Feedback Table</w:t>
      </w:r>
    </w:p>
    <w:p w14:paraId="2A9078E8" w14:textId="77777777" w:rsidR="00DF6341" w:rsidRPr="00EC6A1E" w:rsidRDefault="00DF6341" w:rsidP="00DF6341">
      <w:pPr>
        <w:spacing w:after="0" w:line="240" w:lineRule="auto"/>
        <w:rPr>
          <w:rFonts w:ascii="Times New Roman" w:hAnsi="Times New Roman"/>
          <w:b/>
        </w:rPr>
      </w:pPr>
    </w:p>
    <w:p w14:paraId="2A9078E9" w14:textId="77777777" w:rsidR="00DF6341" w:rsidRPr="00EC6A1E" w:rsidRDefault="00034B96" w:rsidP="00DF6341">
      <w:pPr>
        <w:spacing w:after="0" w:line="240" w:lineRule="auto"/>
        <w:rPr>
          <w:rFonts w:ascii="Times New Roman" w:hAnsi="Times New Roman"/>
        </w:rPr>
      </w:pPr>
      <w:r w:rsidRPr="00EC6A1E">
        <w:rPr>
          <w:rFonts w:ascii="Times New Roman" w:hAnsi="Times New Roman"/>
        </w:rPr>
        <w:t xml:space="preserve">Once you become a doctoral candidate and begin completing your milestone documents, you will be required to submit something call a “Change Matrix”.  This is a table that notes each comment received on your writing, how you addressed it, and where the issue is in the document. This helps you and your advisor keep track of your work and the major changes made.  </w:t>
      </w:r>
    </w:p>
    <w:p w14:paraId="2A9078EA" w14:textId="77777777" w:rsidR="00DF6341" w:rsidRPr="00EC6A1E" w:rsidRDefault="00DF6341" w:rsidP="00DF6341">
      <w:pPr>
        <w:spacing w:after="0" w:line="240" w:lineRule="auto"/>
        <w:rPr>
          <w:rFonts w:ascii="Times New Roman" w:hAnsi="Times New Roman"/>
        </w:rPr>
      </w:pPr>
    </w:p>
    <w:p w14:paraId="2A9078EB" w14:textId="3209F28E" w:rsidR="00DF6341" w:rsidRPr="00EC6A1E" w:rsidRDefault="00034B96" w:rsidP="00DF6341">
      <w:pPr>
        <w:spacing w:after="0" w:line="240" w:lineRule="auto"/>
        <w:rPr>
          <w:rFonts w:ascii="Times New Roman" w:hAnsi="Times New Roman"/>
        </w:rPr>
      </w:pPr>
      <w:r w:rsidRPr="00EC6A1E">
        <w:rPr>
          <w:rFonts w:ascii="Times New Roman" w:hAnsi="Times New Roman"/>
        </w:rPr>
        <w:t xml:space="preserve">It is also an opportunity to ask questions or disagree with feedback. </w:t>
      </w:r>
      <w:r w:rsidR="00D728D9" w:rsidRPr="00EC6A1E">
        <w:rPr>
          <w:rFonts w:ascii="Times New Roman" w:hAnsi="Times New Roman"/>
        </w:rPr>
        <w:t xml:space="preserve">You are working to become an independent scholar, which means you should be an expert in your content area(s).  As you have experienced in your literature search, there are a plethora of studies, many reviews, and various different conclusions that have (and can be) drawn from all </w:t>
      </w:r>
      <w:r w:rsidR="003E0795" w:rsidRPr="00EC6A1E">
        <w:rPr>
          <w:rFonts w:ascii="Times New Roman" w:hAnsi="Times New Roman"/>
        </w:rPr>
        <w:t>the scholarly</w:t>
      </w:r>
      <w:r w:rsidR="00D728D9" w:rsidRPr="00EC6A1E">
        <w:rPr>
          <w:rFonts w:ascii="Times New Roman" w:hAnsi="Times New Roman"/>
        </w:rPr>
        <w:t xml:space="preserve"> work.  In other words, it is normal to disagree and have scholarly debates.  However, note the term scholarly debates.  I emphasize this, because it is fine to disagree with another academic scholar, but your stance/opinion should be based in the scholarly literature (vs. simply your experience or feelings)</w:t>
      </w:r>
      <w:r w:rsidR="003E0795" w:rsidRPr="00EC6A1E">
        <w:rPr>
          <w:rFonts w:ascii="Times New Roman" w:hAnsi="Times New Roman"/>
        </w:rPr>
        <w:t xml:space="preserve"> and supported by specific data and information</w:t>
      </w:r>
      <w:r w:rsidR="00D728D9" w:rsidRPr="00EC6A1E">
        <w:rPr>
          <w:rFonts w:ascii="Times New Roman" w:hAnsi="Times New Roman"/>
        </w:rPr>
        <w:t xml:space="preserve">. </w:t>
      </w:r>
    </w:p>
    <w:p w14:paraId="2A9078ED" w14:textId="0B9CB0D5" w:rsidR="005F580D" w:rsidRDefault="005F580D" w:rsidP="00DF6341">
      <w:pPr>
        <w:spacing w:after="0" w:line="240" w:lineRule="auto"/>
        <w:rPr>
          <w:ins w:id="0" w:author="Jose Medina" w:date="2021-04-30T19:03:00Z"/>
          <w:rFonts w:ascii="Times New Roman" w:hAnsi="Times New Roman"/>
          <w:b/>
        </w:rPr>
      </w:pPr>
    </w:p>
    <w:p w14:paraId="15388DBC" w14:textId="77777777" w:rsidR="00B0518C" w:rsidRPr="00EC6A1E" w:rsidRDefault="00B0518C" w:rsidP="00DF6341">
      <w:pPr>
        <w:spacing w:after="0" w:line="240" w:lineRule="auto"/>
        <w:rPr>
          <w:rFonts w:ascii="Times New Roman" w:hAnsi="Times New Roman"/>
          <w:b/>
        </w:rPr>
      </w:pPr>
    </w:p>
    <w:tbl>
      <w:tblPr>
        <w:tblpPr w:leftFromText="180" w:rightFromText="180" w:vertAnchor="text" w:horzAnchor="margin" w:tblpXSpec="center" w:tblpY="302"/>
        <w:tblOverlap w:val="never"/>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680"/>
        <w:gridCol w:w="3690"/>
        <w:gridCol w:w="2548"/>
        <w:tblGridChange w:id="1">
          <w:tblGrid>
            <w:gridCol w:w="118"/>
            <w:gridCol w:w="3562"/>
            <w:gridCol w:w="118"/>
            <w:gridCol w:w="3572"/>
            <w:gridCol w:w="118"/>
            <w:gridCol w:w="2430"/>
            <w:gridCol w:w="118"/>
          </w:tblGrid>
        </w:tblGridChange>
      </w:tblGrid>
      <w:tr w:rsidR="0015722A" w:rsidRPr="00EC6A1E" w14:paraId="2A9078F1" w14:textId="77777777" w:rsidTr="00963331">
        <w:trPr>
          <w:trHeight w:val="793"/>
        </w:trPr>
        <w:tc>
          <w:tcPr>
            <w:tcW w:w="3680" w:type="dxa"/>
            <w:tcMar>
              <w:top w:w="0" w:type="dxa"/>
              <w:left w:w="108" w:type="dxa"/>
              <w:bottom w:w="0" w:type="dxa"/>
              <w:right w:w="108" w:type="dxa"/>
            </w:tcMar>
            <w:hideMark/>
          </w:tcPr>
          <w:p w14:paraId="2A9078EE" w14:textId="77777777" w:rsidR="00CA1B4F" w:rsidRPr="00EC6A1E" w:rsidRDefault="00034B96" w:rsidP="00DF6341">
            <w:pPr>
              <w:spacing w:after="0" w:line="240" w:lineRule="auto"/>
              <w:rPr>
                <w:rFonts w:ascii="Times New Roman" w:eastAsia="Times New Roman" w:hAnsi="Times New Roman"/>
              </w:rPr>
            </w:pPr>
            <w:r w:rsidRPr="00EC6A1E">
              <w:rPr>
                <w:rFonts w:ascii="Times New Roman" w:eastAsia="Times New Roman" w:hAnsi="Times New Roman"/>
                <w:b/>
                <w:bCs/>
              </w:rPr>
              <w:t xml:space="preserve">Faculty’s recommendation, comment, etc. </w:t>
            </w:r>
          </w:p>
        </w:tc>
        <w:tc>
          <w:tcPr>
            <w:tcW w:w="3690" w:type="dxa"/>
            <w:tcMar>
              <w:top w:w="0" w:type="dxa"/>
              <w:left w:w="108" w:type="dxa"/>
              <w:bottom w:w="0" w:type="dxa"/>
              <w:right w:w="108" w:type="dxa"/>
            </w:tcMar>
            <w:hideMark/>
          </w:tcPr>
          <w:p w14:paraId="276C2388" w14:textId="77777777" w:rsidR="0020326E" w:rsidRPr="00EC6A1E" w:rsidRDefault="00034B96" w:rsidP="00364BF9">
            <w:pPr>
              <w:spacing w:after="0" w:line="240" w:lineRule="auto"/>
              <w:rPr>
                <w:rFonts w:ascii="Times New Roman" w:eastAsia="Times New Roman" w:hAnsi="Times New Roman"/>
                <w:b/>
                <w:bCs/>
              </w:rPr>
            </w:pPr>
            <w:r w:rsidRPr="00EC6A1E">
              <w:rPr>
                <w:rFonts w:ascii="Times New Roman" w:eastAsia="Times New Roman" w:hAnsi="Times New Roman"/>
                <w:b/>
                <w:bCs/>
              </w:rPr>
              <w:t>Question regarding feedback, disagreement with feedback, and</w:t>
            </w:r>
          </w:p>
          <w:p w14:paraId="2A9078EF" w14:textId="5972D499" w:rsidR="00CA1B4F" w:rsidRPr="00EC6A1E" w:rsidRDefault="00034B96" w:rsidP="00364BF9">
            <w:pPr>
              <w:spacing w:after="0" w:line="240" w:lineRule="auto"/>
              <w:rPr>
                <w:rFonts w:ascii="Times New Roman" w:eastAsia="Times New Roman" w:hAnsi="Times New Roman"/>
              </w:rPr>
            </w:pPr>
            <w:r w:rsidRPr="00EC6A1E">
              <w:rPr>
                <w:rFonts w:ascii="Times New Roman" w:eastAsia="Times New Roman" w:hAnsi="Times New Roman"/>
                <w:b/>
                <w:bCs/>
              </w:rPr>
              <w:t xml:space="preserve">how </w:t>
            </w:r>
            <w:r w:rsidR="0020326E" w:rsidRPr="00EC6A1E">
              <w:rPr>
                <w:rFonts w:ascii="Times New Roman" w:eastAsia="Times New Roman" w:hAnsi="Times New Roman"/>
                <w:b/>
                <w:bCs/>
              </w:rPr>
              <w:t xml:space="preserve">feedback </w:t>
            </w:r>
            <w:r w:rsidRPr="00EC6A1E">
              <w:rPr>
                <w:rFonts w:ascii="Times New Roman" w:eastAsia="Times New Roman" w:hAnsi="Times New Roman"/>
                <w:b/>
                <w:bCs/>
              </w:rPr>
              <w:t xml:space="preserve">will be addressed </w:t>
            </w:r>
          </w:p>
        </w:tc>
        <w:tc>
          <w:tcPr>
            <w:tcW w:w="2548" w:type="dxa"/>
            <w:tcMar>
              <w:top w:w="0" w:type="dxa"/>
              <w:left w:w="108" w:type="dxa"/>
              <w:bottom w:w="0" w:type="dxa"/>
              <w:right w:w="108" w:type="dxa"/>
            </w:tcMar>
            <w:hideMark/>
          </w:tcPr>
          <w:p w14:paraId="2A9078F0" w14:textId="6EA80204" w:rsidR="00CA1B4F" w:rsidRPr="00EC6A1E" w:rsidRDefault="00034B96" w:rsidP="00DF6341">
            <w:pPr>
              <w:spacing w:after="0" w:line="240" w:lineRule="auto"/>
              <w:rPr>
                <w:rFonts w:ascii="Times New Roman" w:eastAsia="Times New Roman" w:hAnsi="Times New Roman"/>
              </w:rPr>
            </w:pPr>
            <w:r w:rsidRPr="00EC6A1E">
              <w:rPr>
                <w:rFonts w:ascii="Times New Roman" w:eastAsia="Times New Roman" w:hAnsi="Times New Roman"/>
                <w:b/>
                <w:bCs/>
              </w:rPr>
              <w:t>Page number</w:t>
            </w:r>
            <w:r w:rsidR="00364BF9" w:rsidRPr="00EC6A1E">
              <w:rPr>
                <w:rFonts w:ascii="Times New Roman" w:eastAsia="Times New Roman" w:hAnsi="Times New Roman"/>
                <w:b/>
                <w:bCs/>
              </w:rPr>
              <w:t>(</w:t>
            </w:r>
            <w:r w:rsidRPr="00EC6A1E">
              <w:rPr>
                <w:rFonts w:ascii="Times New Roman" w:eastAsia="Times New Roman" w:hAnsi="Times New Roman"/>
                <w:b/>
                <w:bCs/>
              </w:rPr>
              <w:t>s</w:t>
            </w:r>
            <w:r w:rsidR="00364BF9" w:rsidRPr="00EC6A1E">
              <w:rPr>
                <w:rFonts w:ascii="Times New Roman" w:eastAsia="Times New Roman" w:hAnsi="Times New Roman"/>
                <w:b/>
                <w:bCs/>
              </w:rPr>
              <w:t>)</w:t>
            </w:r>
            <w:r w:rsidRPr="00EC6A1E">
              <w:rPr>
                <w:rFonts w:ascii="Times New Roman" w:eastAsia="Times New Roman" w:hAnsi="Times New Roman"/>
                <w:b/>
                <w:bCs/>
              </w:rPr>
              <w:t xml:space="preserve"> where </w:t>
            </w:r>
            <w:r w:rsidR="00364BF9" w:rsidRPr="00EC6A1E">
              <w:rPr>
                <w:rFonts w:ascii="Times New Roman" w:eastAsia="Times New Roman" w:hAnsi="Times New Roman"/>
                <w:b/>
                <w:bCs/>
              </w:rPr>
              <w:t xml:space="preserve">comment &amp; </w:t>
            </w:r>
            <w:r w:rsidRPr="00EC6A1E">
              <w:rPr>
                <w:rFonts w:ascii="Times New Roman" w:eastAsia="Times New Roman" w:hAnsi="Times New Roman"/>
                <w:b/>
                <w:bCs/>
              </w:rPr>
              <w:t xml:space="preserve">change appears </w:t>
            </w:r>
            <w:r w:rsidR="00C56FD5" w:rsidRPr="00EC6A1E">
              <w:rPr>
                <w:rFonts w:ascii="Times New Roman" w:eastAsia="Times New Roman" w:hAnsi="Times New Roman"/>
                <w:b/>
                <w:bCs/>
              </w:rPr>
              <w:t>in your dissertation draft</w:t>
            </w:r>
            <w:ins w:id="2" w:author="Jose Medina" w:date="2021-04-30T19:40:00Z">
              <w:r w:rsidR="00D852BC">
                <w:rPr>
                  <w:rFonts w:ascii="Times New Roman" w:eastAsia="Times New Roman" w:hAnsi="Times New Roman"/>
                  <w:b/>
                  <w:bCs/>
                </w:rPr>
                <w:t xml:space="preserve"> </w:t>
              </w:r>
              <w:r w:rsidR="00D852BC" w:rsidRPr="00D852BC">
                <w:rPr>
                  <w:rFonts w:ascii="Times New Roman" w:eastAsia="Times New Roman" w:hAnsi="Times New Roman"/>
                  <w:b/>
                  <w:bCs/>
                  <w:highlight w:val="yellow"/>
                </w:rPr>
                <w:t>FACULTY COMMENTS</w:t>
              </w:r>
            </w:ins>
          </w:p>
        </w:tc>
      </w:tr>
      <w:tr w:rsidR="002F4C84" w:rsidRPr="00EC6A1E" w14:paraId="028FD037" w14:textId="77777777" w:rsidTr="00963331">
        <w:trPr>
          <w:trHeight w:val="793"/>
        </w:trPr>
        <w:tc>
          <w:tcPr>
            <w:tcW w:w="3680" w:type="dxa"/>
            <w:tcMar>
              <w:top w:w="0" w:type="dxa"/>
              <w:left w:w="108" w:type="dxa"/>
              <w:bottom w:w="0" w:type="dxa"/>
              <w:right w:w="108" w:type="dxa"/>
            </w:tcMar>
          </w:tcPr>
          <w:p w14:paraId="72E20F94" w14:textId="72357EE9" w:rsidR="002F4C84" w:rsidRPr="00EC6A1E" w:rsidRDefault="006E1F4B" w:rsidP="00DF6341">
            <w:pPr>
              <w:spacing w:after="0" w:line="240" w:lineRule="auto"/>
              <w:rPr>
                <w:rFonts w:ascii="Times New Roman" w:eastAsia="Times New Roman" w:hAnsi="Times New Roman"/>
                <w:b/>
                <w:bCs/>
              </w:rPr>
            </w:pPr>
            <w:ins w:id="3" w:author="Jose Medina" w:date="2021-04-30T19:02:00Z">
              <w:r>
                <w:t>You need to be more specific. Are you referring to national polls of Americans’ perceptions of “contributions of foreigners”? Or are you referring to evidence from research on the subject matter?</w:t>
              </w:r>
            </w:ins>
          </w:p>
        </w:tc>
        <w:tc>
          <w:tcPr>
            <w:tcW w:w="3690" w:type="dxa"/>
            <w:tcMar>
              <w:top w:w="0" w:type="dxa"/>
              <w:left w:w="108" w:type="dxa"/>
              <w:bottom w:w="0" w:type="dxa"/>
              <w:right w:w="108" w:type="dxa"/>
            </w:tcMar>
          </w:tcPr>
          <w:p w14:paraId="657C9AF9" w14:textId="271F3E92" w:rsidR="002F4C84" w:rsidRPr="00576E73" w:rsidRDefault="00576E73" w:rsidP="00576E73">
            <w:pPr>
              <w:spacing w:after="0" w:line="240" w:lineRule="auto"/>
              <w:rPr>
                <w:rFonts w:ascii="Times New Roman" w:eastAsia="Times New Roman" w:hAnsi="Times New Roman"/>
                <w:bCs/>
              </w:rPr>
            </w:pPr>
            <w:r w:rsidRPr="00576E73">
              <w:rPr>
                <w:rFonts w:ascii="Times New Roman" w:eastAsia="Times New Roman" w:hAnsi="Times New Roman"/>
                <w:bCs/>
              </w:rPr>
              <w:t>The feed</w:t>
            </w:r>
            <w:r>
              <w:rPr>
                <w:rFonts w:ascii="Times New Roman" w:eastAsia="Times New Roman" w:hAnsi="Times New Roman"/>
                <w:bCs/>
              </w:rPr>
              <w:t>back will be</w:t>
            </w:r>
            <w:r w:rsidRPr="00576E73">
              <w:rPr>
                <w:rFonts w:ascii="Times New Roman" w:eastAsia="Times New Roman" w:hAnsi="Times New Roman"/>
                <w:bCs/>
              </w:rPr>
              <w:t xml:space="preserve"> addressed by </w:t>
            </w:r>
            <w:r>
              <w:rPr>
                <w:rFonts w:ascii="Times New Roman" w:eastAsia="Times New Roman" w:hAnsi="Times New Roman"/>
                <w:bCs/>
              </w:rPr>
              <w:t xml:space="preserve">citing where the information was obtained   </w:t>
            </w:r>
          </w:p>
        </w:tc>
        <w:tc>
          <w:tcPr>
            <w:tcW w:w="2548" w:type="dxa"/>
            <w:tcMar>
              <w:top w:w="0" w:type="dxa"/>
              <w:left w:w="108" w:type="dxa"/>
              <w:bottom w:w="0" w:type="dxa"/>
              <w:right w:w="108" w:type="dxa"/>
            </w:tcMar>
          </w:tcPr>
          <w:p w14:paraId="7852262F" w14:textId="1FDCC45D" w:rsidR="002F4C84" w:rsidRPr="00576E73" w:rsidRDefault="00576E73" w:rsidP="00DF6341">
            <w:pPr>
              <w:spacing w:after="0" w:line="240" w:lineRule="auto"/>
              <w:rPr>
                <w:rFonts w:ascii="Times New Roman" w:eastAsia="Times New Roman" w:hAnsi="Times New Roman"/>
                <w:bCs/>
              </w:rPr>
            </w:pPr>
            <w:r w:rsidRPr="00576E73">
              <w:rPr>
                <w:rFonts w:ascii="Times New Roman" w:eastAsia="Times New Roman" w:hAnsi="Times New Roman"/>
                <w:bCs/>
              </w:rPr>
              <w:t>Page 1</w:t>
            </w:r>
          </w:p>
        </w:tc>
      </w:tr>
      <w:tr w:rsidR="006E1F4B" w:rsidRPr="00EC6A1E" w14:paraId="085937DA" w14:textId="77777777" w:rsidTr="00963331">
        <w:trPr>
          <w:trHeight w:val="793"/>
          <w:ins w:id="4" w:author="Jose Medina" w:date="2021-04-30T19:02:00Z"/>
        </w:trPr>
        <w:tc>
          <w:tcPr>
            <w:tcW w:w="3680" w:type="dxa"/>
            <w:tcMar>
              <w:top w:w="0" w:type="dxa"/>
              <w:left w:w="108" w:type="dxa"/>
              <w:bottom w:w="0" w:type="dxa"/>
              <w:right w:w="108" w:type="dxa"/>
            </w:tcMar>
          </w:tcPr>
          <w:p w14:paraId="4B9802A4" w14:textId="64F62892" w:rsidR="006E1F4B" w:rsidRDefault="004E7820" w:rsidP="00DF6341">
            <w:pPr>
              <w:spacing w:after="0" w:line="240" w:lineRule="auto"/>
              <w:rPr>
                <w:ins w:id="5" w:author="Jose Medina" w:date="2021-04-30T19:02:00Z"/>
              </w:rPr>
            </w:pPr>
            <w:ins w:id="6" w:author="Jose Medina" w:date="2021-04-30T19:02:00Z">
              <w:r>
                <w:t>An immigrant is usually someone who comes to live in the United States in a rather permanent basis, whereas a foreigner can be a non-American citizen enjoying a short vacation in the United States. You need to make sure to define these two terms and explain their similarities and differences.</w:t>
              </w:r>
            </w:ins>
          </w:p>
        </w:tc>
        <w:tc>
          <w:tcPr>
            <w:tcW w:w="3690" w:type="dxa"/>
            <w:tcMar>
              <w:top w:w="0" w:type="dxa"/>
              <w:left w:w="108" w:type="dxa"/>
              <w:bottom w:w="0" w:type="dxa"/>
              <w:right w:w="108" w:type="dxa"/>
            </w:tcMar>
          </w:tcPr>
          <w:p w14:paraId="21AA3894" w14:textId="708AC51F" w:rsidR="006E1F4B" w:rsidRPr="00576E73" w:rsidRDefault="00576E73" w:rsidP="00364BF9">
            <w:pPr>
              <w:spacing w:after="0" w:line="240" w:lineRule="auto"/>
              <w:rPr>
                <w:ins w:id="7" w:author="Jose Medina" w:date="2021-04-30T19:02:00Z"/>
                <w:rFonts w:ascii="Times New Roman" w:eastAsia="Times New Roman" w:hAnsi="Times New Roman"/>
                <w:bCs/>
              </w:rPr>
            </w:pPr>
            <w:r>
              <w:rPr>
                <w:rFonts w:ascii="Times New Roman" w:eastAsia="Times New Roman" w:hAnsi="Times New Roman"/>
                <w:bCs/>
              </w:rPr>
              <w:t xml:space="preserve">The feedback will be addressed by focusing mainly on immigrants instead of foreigners </w:t>
            </w:r>
            <w:r w:rsidR="00895CDE">
              <w:rPr>
                <w:rFonts w:ascii="Times New Roman" w:eastAsia="Times New Roman" w:hAnsi="Times New Roman"/>
                <w:bCs/>
              </w:rPr>
              <w:t>and immigrants.</w:t>
            </w:r>
          </w:p>
        </w:tc>
        <w:tc>
          <w:tcPr>
            <w:tcW w:w="2548" w:type="dxa"/>
            <w:tcMar>
              <w:top w:w="0" w:type="dxa"/>
              <w:left w:w="108" w:type="dxa"/>
              <w:bottom w:w="0" w:type="dxa"/>
              <w:right w:w="108" w:type="dxa"/>
            </w:tcMar>
          </w:tcPr>
          <w:p w14:paraId="1A4947EE" w14:textId="09EA04EB" w:rsidR="006E1F4B" w:rsidRPr="00895CDE" w:rsidRDefault="00576E73" w:rsidP="00DF6341">
            <w:pPr>
              <w:spacing w:after="0" w:line="240" w:lineRule="auto"/>
              <w:rPr>
                <w:ins w:id="8" w:author="Jose Medina" w:date="2021-04-30T19:02:00Z"/>
                <w:rFonts w:ascii="Times New Roman" w:eastAsia="Times New Roman" w:hAnsi="Times New Roman"/>
                <w:bCs/>
              </w:rPr>
            </w:pPr>
            <w:r w:rsidRPr="00895CDE">
              <w:rPr>
                <w:rFonts w:ascii="Times New Roman" w:eastAsia="Times New Roman" w:hAnsi="Times New Roman"/>
                <w:bCs/>
              </w:rPr>
              <w:t xml:space="preserve">Page 1 </w:t>
            </w:r>
          </w:p>
        </w:tc>
      </w:tr>
      <w:tr w:rsidR="004E7820" w:rsidRPr="00EC6A1E" w14:paraId="4E0AB1AD" w14:textId="77777777" w:rsidTr="00B0518C">
        <w:tblPrEx>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Change w:id="9" w:author="Jose Medina" w:date="2021-04-30T19:02:00Z">
            <w:tblPrEx>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blPrExChange>
        </w:tblPrEx>
        <w:trPr>
          <w:trHeight w:val="367"/>
          <w:ins w:id="10" w:author="Jose Medina" w:date="2021-04-30T19:02:00Z"/>
          <w:trPrChange w:id="11" w:author="Jose Medina" w:date="2021-04-30T19:02:00Z">
            <w:trPr>
              <w:gridAfter w:val="0"/>
              <w:trHeight w:val="793"/>
            </w:trPr>
          </w:trPrChange>
        </w:trPr>
        <w:tc>
          <w:tcPr>
            <w:tcW w:w="3680" w:type="dxa"/>
            <w:tcMar>
              <w:top w:w="0" w:type="dxa"/>
              <w:left w:w="108" w:type="dxa"/>
              <w:bottom w:w="0" w:type="dxa"/>
              <w:right w:w="108" w:type="dxa"/>
            </w:tcMar>
            <w:tcPrChange w:id="12" w:author="Jose Medina" w:date="2021-04-30T19:02:00Z">
              <w:tcPr>
                <w:tcW w:w="3680" w:type="dxa"/>
                <w:gridSpan w:val="2"/>
                <w:tcMar>
                  <w:top w:w="0" w:type="dxa"/>
                  <w:left w:w="108" w:type="dxa"/>
                  <w:bottom w:w="0" w:type="dxa"/>
                  <w:right w:w="108" w:type="dxa"/>
                </w:tcMar>
              </w:tcPr>
            </w:tcPrChange>
          </w:tcPr>
          <w:p w14:paraId="3EC26CD1" w14:textId="0FFAAD19" w:rsidR="004E7820" w:rsidRDefault="00AC5696" w:rsidP="00DF6341">
            <w:pPr>
              <w:spacing w:after="0" w:line="240" w:lineRule="auto"/>
              <w:rPr>
                <w:ins w:id="13" w:author="Jose Medina" w:date="2021-04-30T19:02:00Z"/>
              </w:rPr>
            </w:pPr>
            <w:ins w:id="14" w:author="Jose Medina" w:date="2021-04-30T19:02:00Z">
              <w:r>
                <w:t>I think you meant the opposite.</w:t>
              </w:r>
            </w:ins>
          </w:p>
        </w:tc>
        <w:tc>
          <w:tcPr>
            <w:tcW w:w="3690" w:type="dxa"/>
            <w:tcMar>
              <w:top w:w="0" w:type="dxa"/>
              <w:left w:w="108" w:type="dxa"/>
              <w:bottom w:w="0" w:type="dxa"/>
              <w:right w:w="108" w:type="dxa"/>
            </w:tcMar>
            <w:tcPrChange w:id="15" w:author="Jose Medina" w:date="2021-04-30T19:02:00Z">
              <w:tcPr>
                <w:tcW w:w="3690" w:type="dxa"/>
                <w:gridSpan w:val="2"/>
                <w:tcMar>
                  <w:top w:w="0" w:type="dxa"/>
                  <w:left w:w="108" w:type="dxa"/>
                  <w:bottom w:w="0" w:type="dxa"/>
                  <w:right w:w="108" w:type="dxa"/>
                </w:tcMar>
              </w:tcPr>
            </w:tcPrChange>
          </w:tcPr>
          <w:p w14:paraId="43D55602" w14:textId="36AAB77C" w:rsidR="004E7820" w:rsidRPr="00895CDE" w:rsidRDefault="00895CDE" w:rsidP="00895CDE">
            <w:pPr>
              <w:spacing w:after="0" w:line="240" w:lineRule="auto"/>
              <w:rPr>
                <w:ins w:id="16" w:author="Jose Medina" w:date="2021-04-30T19:02:00Z"/>
                <w:rFonts w:ascii="Times New Roman" w:eastAsia="Times New Roman" w:hAnsi="Times New Roman"/>
                <w:bCs/>
              </w:rPr>
            </w:pPr>
            <w:r>
              <w:rPr>
                <w:rFonts w:ascii="Times New Roman" w:eastAsia="Times New Roman" w:hAnsi="Times New Roman"/>
                <w:bCs/>
              </w:rPr>
              <w:t>The point that “</w:t>
            </w:r>
            <w:r w:rsidRPr="00895CDE">
              <w:rPr>
                <w:rFonts w:ascii="Times New Roman" w:eastAsia="Times New Roman" w:hAnsi="Times New Roman"/>
                <w:bCs/>
              </w:rPr>
              <w:t xml:space="preserve">Immigrants are less likely to relocate to Ohio due to the </w:t>
            </w:r>
            <w:r>
              <w:rPr>
                <w:rFonts w:ascii="Times New Roman" w:eastAsia="Times New Roman" w:hAnsi="Times New Roman"/>
                <w:bCs/>
                <w:i/>
              </w:rPr>
              <w:t>harmonious</w:t>
            </w:r>
            <w:r>
              <w:rPr>
                <w:rFonts w:ascii="Times New Roman" w:eastAsia="Times New Roman" w:hAnsi="Times New Roman"/>
                <w:bCs/>
              </w:rPr>
              <w:t xml:space="preserve"> policies”, will be changed to </w:t>
            </w:r>
            <w:r>
              <w:t xml:space="preserve"> “</w:t>
            </w:r>
            <w:r w:rsidRPr="00895CDE">
              <w:rPr>
                <w:rFonts w:ascii="Times New Roman" w:eastAsia="Times New Roman" w:hAnsi="Times New Roman"/>
                <w:bCs/>
              </w:rPr>
              <w:t xml:space="preserve">Immigrants are less likely to relocate to Ohio due to the </w:t>
            </w:r>
            <w:r>
              <w:t xml:space="preserve"> </w:t>
            </w:r>
            <w:r w:rsidRPr="00895CDE">
              <w:rPr>
                <w:rFonts w:ascii="Times New Roman" w:eastAsia="Times New Roman" w:hAnsi="Times New Roman"/>
                <w:bCs/>
                <w:i/>
              </w:rPr>
              <w:t>incongruent</w:t>
            </w:r>
            <w:r w:rsidRPr="00895CDE">
              <w:rPr>
                <w:rFonts w:ascii="Times New Roman" w:eastAsia="Times New Roman" w:hAnsi="Times New Roman"/>
                <w:bCs/>
              </w:rPr>
              <w:t xml:space="preserve"> policies</w:t>
            </w:r>
            <w:r>
              <w:rPr>
                <w:rFonts w:ascii="Times New Roman" w:eastAsia="Times New Roman" w:hAnsi="Times New Roman"/>
                <w:bCs/>
              </w:rPr>
              <w:t>”</w:t>
            </w:r>
          </w:p>
        </w:tc>
        <w:tc>
          <w:tcPr>
            <w:tcW w:w="2548" w:type="dxa"/>
            <w:tcMar>
              <w:top w:w="0" w:type="dxa"/>
              <w:left w:w="108" w:type="dxa"/>
              <w:bottom w:w="0" w:type="dxa"/>
              <w:right w:w="108" w:type="dxa"/>
            </w:tcMar>
            <w:tcPrChange w:id="17" w:author="Jose Medina" w:date="2021-04-30T19:02:00Z">
              <w:tcPr>
                <w:tcW w:w="2548" w:type="dxa"/>
                <w:gridSpan w:val="2"/>
                <w:tcMar>
                  <w:top w:w="0" w:type="dxa"/>
                  <w:left w:w="108" w:type="dxa"/>
                  <w:bottom w:w="0" w:type="dxa"/>
                  <w:right w:w="108" w:type="dxa"/>
                </w:tcMar>
              </w:tcPr>
            </w:tcPrChange>
          </w:tcPr>
          <w:p w14:paraId="6A515A86" w14:textId="4E4DD581" w:rsidR="004E7820" w:rsidRPr="00895CDE" w:rsidRDefault="00895CDE" w:rsidP="00DF6341">
            <w:pPr>
              <w:spacing w:after="0" w:line="240" w:lineRule="auto"/>
              <w:rPr>
                <w:ins w:id="18" w:author="Jose Medina" w:date="2021-04-30T19:02:00Z"/>
                <w:rFonts w:ascii="Times New Roman" w:eastAsia="Times New Roman" w:hAnsi="Times New Roman"/>
                <w:bCs/>
              </w:rPr>
            </w:pPr>
            <w:r w:rsidRPr="00895CDE">
              <w:rPr>
                <w:rFonts w:ascii="Times New Roman" w:eastAsia="Times New Roman" w:hAnsi="Times New Roman"/>
                <w:bCs/>
              </w:rPr>
              <w:t>Page 2</w:t>
            </w:r>
          </w:p>
        </w:tc>
      </w:tr>
      <w:tr w:rsidR="0015722A" w:rsidRPr="00EC6A1E" w14:paraId="2A9078F5" w14:textId="77777777" w:rsidTr="00963331">
        <w:trPr>
          <w:trHeight w:val="700"/>
        </w:trPr>
        <w:tc>
          <w:tcPr>
            <w:tcW w:w="3680" w:type="dxa"/>
            <w:tcMar>
              <w:top w:w="0" w:type="dxa"/>
              <w:left w:w="108" w:type="dxa"/>
              <w:bottom w:w="0" w:type="dxa"/>
              <w:right w:w="108" w:type="dxa"/>
            </w:tcMar>
            <w:hideMark/>
          </w:tcPr>
          <w:p w14:paraId="2A9078F2" w14:textId="540AA85B" w:rsidR="00CA1B4F" w:rsidRPr="00EC6A1E" w:rsidRDefault="00034B96" w:rsidP="00315B15">
            <w:pPr>
              <w:spacing w:after="0" w:line="240" w:lineRule="auto"/>
              <w:rPr>
                <w:rFonts w:ascii="Times New Roman" w:eastAsia="Times New Roman" w:hAnsi="Times New Roman"/>
              </w:rPr>
            </w:pPr>
            <w:r w:rsidRPr="00EC6A1E">
              <w:rPr>
                <w:rFonts w:ascii="Times New Roman" w:hAnsi="Times New Roman"/>
              </w:rPr>
              <w:t xml:space="preserve"> </w:t>
            </w:r>
            <w:r w:rsidR="00EC04F2" w:rsidRPr="00EC6A1E">
              <w:rPr>
                <w:sz w:val="20"/>
                <w:szCs w:val="20"/>
              </w:rPr>
              <w:t xml:space="preserve"> </w:t>
            </w:r>
            <w:r w:rsidR="00315B15" w:rsidRPr="00EC6A1E">
              <w:rPr>
                <w:sz w:val="20"/>
                <w:szCs w:val="20"/>
              </w:rPr>
              <w:t xml:space="preserve"> Repetitive! Also, missing an appropriate citation</w:t>
            </w:r>
          </w:p>
        </w:tc>
        <w:tc>
          <w:tcPr>
            <w:tcW w:w="3690" w:type="dxa"/>
            <w:tcMar>
              <w:top w:w="0" w:type="dxa"/>
              <w:left w:w="108" w:type="dxa"/>
              <w:bottom w:w="0" w:type="dxa"/>
              <w:right w:w="108" w:type="dxa"/>
            </w:tcMar>
            <w:hideMark/>
          </w:tcPr>
          <w:p w14:paraId="2A9078F3" w14:textId="0B865B40" w:rsidR="006423A6" w:rsidRPr="00EC6A1E" w:rsidRDefault="00041CDB" w:rsidP="00DF6341">
            <w:pPr>
              <w:spacing w:after="0" w:line="240" w:lineRule="auto"/>
              <w:rPr>
                <w:rFonts w:ascii="Times New Roman" w:eastAsia="Times New Roman" w:hAnsi="Times New Roman"/>
              </w:rPr>
            </w:pPr>
            <w:r>
              <w:rPr>
                <w:rFonts w:ascii="Times New Roman" w:eastAsia="Times New Roman" w:hAnsi="Times New Roman"/>
              </w:rPr>
              <w:t xml:space="preserve">The repetitive section was removed. </w:t>
            </w:r>
            <w:r w:rsidR="00034B96" w:rsidRPr="00EC6A1E">
              <w:rPr>
                <w:rFonts w:ascii="Times New Roman" w:eastAsia="Times New Roman" w:hAnsi="Times New Roman"/>
              </w:rPr>
              <w:t xml:space="preserve"> </w:t>
            </w:r>
          </w:p>
        </w:tc>
        <w:tc>
          <w:tcPr>
            <w:tcW w:w="2548" w:type="dxa"/>
            <w:tcMar>
              <w:top w:w="0" w:type="dxa"/>
              <w:left w:w="108" w:type="dxa"/>
              <w:bottom w:w="0" w:type="dxa"/>
              <w:right w:w="108" w:type="dxa"/>
            </w:tcMar>
            <w:hideMark/>
          </w:tcPr>
          <w:p w14:paraId="2A9078F4" w14:textId="3FB3F7AD" w:rsidR="00CA1B4F" w:rsidRPr="00EC6A1E" w:rsidRDefault="00034B96" w:rsidP="00DF6341">
            <w:pPr>
              <w:spacing w:after="0" w:line="240" w:lineRule="auto"/>
              <w:rPr>
                <w:rFonts w:ascii="Times New Roman" w:eastAsia="Times New Roman" w:hAnsi="Times New Roman"/>
              </w:rPr>
            </w:pPr>
            <w:r w:rsidRPr="00EC6A1E">
              <w:rPr>
                <w:rFonts w:ascii="Times New Roman" w:eastAsia="Times New Roman" w:hAnsi="Times New Roman"/>
              </w:rPr>
              <w:t>1</w:t>
            </w:r>
            <w:ins w:id="19" w:author="Jose Medina" w:date="2021-04-30T19:20:00Z">
              <w:r w:rsidR="00312834">
                <w:rPr>
                  <w:rFonts w:ascii="Times New Roman" w:eastAsia="Times New Roman" w:hAnsi="Times New Roman"/>
                </w:rPr>
                <w:t>The though</w:t>
              </w:r>
            </w:ins>
            <w:r w:rsidR="00576E73">
              <w:rPr>
                <w:rFonts w:ascii="Times New Roman" w:eastAsia="Times New Roman" w:hAnsi="Times New Roman"/>
              </w:rPr>
              <w:t xml:space="preserve">t </w:t>
            </w:r>
            <w:ins w:id="20" w:author="Jose Medina" w:date="2021-04-30T19:20:00Z">
              <w:r w:rsidR="00312834">
                <w:rPr>
                  <w:rFonts w:ascii="Times New Roman" w:eastAsia="Times New Roman" w:hAnsi="Times New Roman"/>
                </w:rPr>
                <w:t xml:space="preserve">or idea is repetitive. The fact that Ohio has </w:t>
              </w:r>
            </w:ins>
            <w:ins w:id="21" w:author="Jose Medina" w:date="2021-04-30T19:22:00Z">
              <w:r w:rsidR="00934585">
                <w:rPr>
                  <w:rFonts w:ascii="Times New Roman" w:eastAsia="Times New Roman" w:hAnsi="Times New Roman"/>
                </w:rPr>
                <w:t>inadequate policies</w:t>
              </w:r>
            </w:ins>
            <w:ins w:id="22" w:author="Jose Medina" w:date="2021-04-30T19:21:00Z">
              <w:r w:rsidR="00674968">
                <w:rPr>
                  <w:rFonts w:ascii="Times New Roman" w:eastAsia="Times New Roman" w:hAnsi="Times New Roman"/>
                </w:rPr>
                <w:t xml:space="preserve"> </w:t>
              </w:r>
            </w:ins>
            <w:ins w:id="23" w:author="Jose Medina" w:date="2021-04-30T19:22:00Z">
              <w:r w:rsidR="00934585">
                <w:rPr>
                  <w:rFonts w:ascii="Times New Roman" w:eastAsia="Times New Roman" w:hAnsi="Times New Roman"/>
                </w:rPr>
                <w:t>that</w:t>
              </w:r>
            </w:ins>
            <w:ins w:id="24" w:author="Jose Medina" w:date="2021-04-30T19:21:00Z">
              <w:r w:rsidR="00674968">
                <w:rPr>
                  <w:rFonts w:ascii="Times New Roman" w:eastAsia="Times New Roman" w:hAnsi="Times New Roman"/>
                </w:rPr>
                <w:t xml:space="preserve"> </w:t>
              </w:r>
              <w:r w:rsidR="00934585">
                <w:rPr>
                  <w:rFonts w:ascii="Times New Roman" w:eastAsia="Times New Roman" w:hAnsi="Times New Roman"/>
                </w:rPr>
                <w:t>impact the immigrant population.</w:t>
              </w:r>
            </w:ins>
          </w:p>
        </w:tc>
      </w:tr>
      <w:tr w:rsidR="00202A34" w:rsidRPr="00EC6A1E" w14:paraId="6C3B35AA" w14:textId="77777777" w:rsidTr="00963331">
        <w:trPr>
          <w:trHeight w:val="700"/>
          <w:ins w:id="25" w:author="Jose Medina" w:date="2021-04-30T19:03:00Z"/>
        </w:trPr>
        <w:tc>
          <w:tcPr>
            <w:tcW w:w="3680" w:type="dxa"/>
            <w:tcMar>
              <w:top w:w="0" w:type="dxa"/>
              <w:left w:w="108" w:type="dxa"/>
              <w:bottom w:w="0" w:type="dxa"/>
              <w:right w:w="108" w:type="dxa"/>
            </w:tcMar>
          </w:tcPr>
          <w:p w14:paraId="475C37F4" w14:textId="4D5789B3" w:rsidR="00202A34" w:rsidRPr="00EC6A1E" w:rsidRDefault="00202A34" w:rsidP="00315B15">
            <w:pPr>
              <w:spacing w:after="0" w:line="240" w:lineRule="auto"/>
              <w:rPr>
                <w:ins w:id="26" w:author="Jose Medina" w:date="2021-04-30T19:03:00Z"/>
                <w:rFonts w:ascii="Times New Roman" w:hAnsi="Times New Roman"/>
              </w:rPr>
            </w:pPr>
            <w:ins w:id="27" w:author="Jose Medina" w:date="2021-04-30T19:03:00Z">
              <w:r>
                <w:t>How do you know that? Is this just your opinion? Do others share this opinion? If so, cite these opinions here.</w:t>
              </w:r>
            </w:ins>
          </w:p>
        </w:tc>
        <w:tc>
          <w:tcPr>
            <w:tcW w:w="3690" w:type="dxa"/>
            <w:tcMar>
              <w:top w:w="0" w:type="dxa"/>
              <w:left w:w="108" w:type="dxa"/>
              <w:bottom w:w="0" w:type="dxa"/>
              <w:right w:w="108" w:type="dxa"/>
            </w:tcMar>
          </w:tcPr>
          <w:p w14:paraId="37DB6555" w14:textId="402C8D40" w:rsidR="00202A34" w:rsidRPr="00EC6A1E" w:rsidRDefault="009638D1" w:rsidP="00DF6341">
            <w:pPr>
              <w:spacing w:after="0" w:line="240" w:lineRule="auto"/>
              <w:rPr>
                <w:ins w:id="28" w:author="Jose Medina" w:date="2021-04-30T19:03:00Z"/>
                <w:rFonts w:ascii="Times New Roman" w:eastAsia="Times New Roman" w:hAnsi="Times New Roman"/>
              </w:rPr>
            </w:pPr>
            <w:r>
              <w:rPr>
                <w:rFonts w:ascii="Times New Roman" w:eastAsia="Times New Roman" w:hAnsi="Times New Roman"/>
              </w:rPr>
              <w:t xml:space="preserve">The findings from a study carried out by the Ohio access to justice foundation were cited. </w:t>
            </w:r>
          </w:p>
        </w:tc>
        <w:tc>
          <w:tcPr>
            <w:tcW w:w="2548" w:type="dxa"/>
            <w:tcMar>
              <w:top w:w="0" w:type="dxa"/>
              <w:left w:w="108" w:type="dxa"/>
              <w:bottom w:w="0" w:type="dxa"/>
              <w:right w:w="108" w:type="dxa"/>
            </w:tcMar>
          </w:tcPr>
          <w:p w14:paraId="76CB319C" w14:textId="0833B123" w:rsidR="00202A34" w:rsidRPr="00EC6A1E" w:rsidRDefault="009638D1" w:rsidP="00DF6341">
            <w:pPr>
              <w:spacing w:after="0" w:line="240" w:lineRule="auto"/>
              <w:rPr>
                <w:ins w:id="29" w:author="Jose Medina" w:date="2021-04-30T19:03:00Z"/>
                <w:rFonts w:ascii="Times New Roman" w:eastAsia="Times New Roman" w:hAnsi="Times New Roman"/>
              </w:rPr>
            </w:pPr>
            <w:r>
              <w:rPr>
                <w:rFonts w:ascii="Times New Roman" w:eastAsia="Times New Roman" w:hAnsi="Times New Roman"/>
              </w:rPr>
              <w:t>Page 1, 2</w:t>
            </w:r>
          </w:p>
        </w:tc>
      </w:tr>
      <w:tr w:rsidR="0015722A" w:rsidRPr="00EC6A1E" w14:paraId="2A9078F9" w14:textId="77777777" w:rsidTr="00963331">
        <w:trPr>
          <w:trHeight w:val="790"/>
        </w:trPr>
        <w:tc>
          <w:tcPr>
            <w:tcW w:w="3680" w:type="dxa"/>
            <w:tcMar>
              <w:top w:w="0" w:type="dxa"/>
              <w:left w:w="108" w:type="dxa"/>
              <w:bottom w:w="0" w:type="dxa"/>
              <w:right w:w="108" w:type="dxa"/>
            </w:tcMar>
            <w:hideMark/>
          </w:tcPr>
          <w:p w14:paraId="2A9078F6" w14:textId="55D791B6" w:rsidR="00CA1B4F" w:rsidRPr="00EC6A1E" w:rsidRDefault="00034B96" w:rsidP="00DF6341">
            <w:pPr>
              <w:spacing w:after="0" w:line="240" w:lineRule="auto"/>
              <w:rPr>
                <w:rFonts w:ascii="Times New Roman" w:eastAsia="Times New Roman" w:hAnsi="Times New Roman"/>
              </w:rPr>
            </w:pPr>
            <w:r w:rsidRPr="00EC6A1E">
              <w:rPr>
                <w:rFonts w:ascii="Times New Roman" w:eastAsia="Times New Roman" w:hAnsi="Times New Roman"/>
              </w:rPr>
              <w:t xml:space="preserve">Is this evidence for Ohio or for the country as a whole? Make sure to </w:t>
            </w:r>
            <w:r w:rsidRPr="00EC6A1E">
              <w:rPr>
                <w:rFonts w:ascii="Times New Roman" w:eastAsia="Times New Roman" w:hAnsi="Times New Roman"/>
              </w:rPr>
              <w:lastRenderedPageBreak/>
              <w:t>distinguish “evidence” at the state and the national levels.</w:t>
            </w:r>
          </w:p>
        </w:tc>
        <w:tc>
          <w:tcPr>
            <w:tcW w:w="3690" w:type="dxa"/>
            <w:tcMar>
              <w:top w:w="0" w:type="dxa"/>
              <w:left w:w="108" w:type="dxa"/>
              <w:bottom w:w="0" w:type="dxa"/>
              <w:right w:w="108" w:type="dxa"/>
            </w:tcMar>
            <w:hideMark/>
          </w:tcPr>
          <w:p w14:paraId="2A9078F7" w14:textId="49FBAEA7" w:rsidR="00CA1B4F" w:rsidRPr="00EC6A1E" w:rsidRDefault="00034B96" w:rsidP="00DF6341">
            <w:pPr>
              <w:spacing w:after="0" w:line="240" w:lineRule="auto"/>
              <w:rPr>
                <w:rFonts w:ascii="Times New Roman" w:eastAsia="Times New Roman" w:hAnsi="Times New Roman"/>
              </w:rPr>
            </w:pPr>
            <w:r w:rsidRPr="00EC6A1E">
              <w:rPr>
                <w:rFonts w:ascii="Times New Roman" w:eastAsia="Times New Roman" w:hAnsi="Times New Roman"/>
              </w:rPr>
              <w:lastRenderedPageBreak/>
              <w:t xml:space="preserve">I believe the distinction was made in the essay. However, I will make </w:t>
            </w:r>
            <w:r w:rsidRPr="00EC6A1E">
              <w:rPr>
                <w:rFonts w:ascii="Times New Roman" w:eastAsia="Times New Roman" w:hAnsi="Times New Roman"/>
              </w:rPr>
              <w:lastRenderedPageBreak/>
              <w:t>adjustments so that is clear whether it is at the state or national level.</w:t>
            </w:r>
          </w:p>
        </w:tc>
        <w:tc>
          <w:tcPr>
            <w:tcW w:w="2548" w:type="dxa"/>
            <w:tcMar>
              <w:top w:w="0" w:type="dxa"/>
              <w:left w:w="108" w:type="dxa"/>
              <w:bottom w:w="0" w:type="dxa"/>
              <w:right w:w="108" w:type="dxa"/>
            </w:tcMar>
            <w:hideMark/>
          </w:tcPr>
          <w:p w14:paraId="2A9078F8" w14:textId="4C6206ED" w:rsidR="00CA1B4F" w:rsidRPr="00EC6A1E" w:rsidRDefault="007B016E" w:rsidP="00DF6341">
            <w:pPr>
              <w:spacing w:after="0" w:line="240" w:lineRule="auto"/>
              <w:rPr>
                <w:rFonts w:ascii="Times New Roman" w:eastAsia="Times New Roman" w:hAnsi="Times New Roman"/>
              </w:rPr>
            </w:pPr>
            <w:r w:rsidRPr="00EC6A1E">
              <w:rPr>
                <w:rFonts w:ascii="Times New Roman" w:eastAsia="Times New Roman" w:hAnsi="Times New Roman"/>
              </w:rPr>
              <w:lastRenderedPageBreak/>
              <w:t>1,2</w:t>
            </w:r>
            <w:ins w:id="30" w:author="Jose Medina" w:date="2021-04-30T19:23:00Z">
              <w:r w:rsidR="003F21D6">
                <w:rPr>
                  <w:rFonts w:ascii="Times New Roman" w:eastAsia="Times New Roman" w:hAnsi="Times New Roman"/>
                </w:rPr>
                <w:t xml:space="preserve"> </w:t>
              </w:r>
              <w:r w:rsidR="00186EE6">
                <w:rPr>
                  <w:rFonts w:ascii="Times New Roman" w:eastAsia="Times New Roman" w:hAnsi="Times New Roman"/>
                </w:rPr>
                <w:t xml:space="preserve">The point here is that it is important to use explicit language. </w:t>
              </w:r>
              <w:r w:rsidR="00507816">
                <w:rPr>
                  <w:rFonts w:ascii="Times New Roman" w:eastAsia="Times New Roman" w:hAnsi="Times New Roman"/>
                </w:rPr>
                <w:t xml:space="preserve">Do not </w:t>
              </w:r>
              <w:r w:rsidR="00507816">
                <w:rPr>
                  <w:rFonts w:ascii="Times New Roman" w:eastAsia="Times New Roman" w:hAnsi="Times New Roman"/>
                </w:rPr>
                <w:lastRenderedPageBreak/>
                <w:t xml:space="preserve">assume the reader knows the </w:t>
              </w:r>
            </w:ins>
            <w:ins w:id="31" w:author="Jose Medina" w:date="2021-04-30T19:24:00Z">
              <w:r w:rsidR="00507816">
                <w:rPr>
                  <w:rFonts w:ascii="Times New Roman" w:eastAsia="Times New Roman" w:hAnsi="Times New Roman"/>
                </w:rPr>
                <w:t>subject matter the same way you do</w:t>
              </w:r>
              <w:r w:rsidR="00970EE0">
                <w:rPr>
                  <w:rFonts w:ascii="Times New Roman" w:eastAsia="Times New Roman" w:hAnsi="Times New Roman"/>
                </w:rPr>
                <w:t>.</w:t>
              </w:r>
            </w:ins>
          </w:p>
        </w:tc>
      </w:tr>
      <w:tr w:rsidR="000D3864" w:rsidRPr="00EC6A1E" w14:paraId="02729D23" w14:textId="77777777" w:rsidTr="00141424">
        <w:tblPrEx>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Change w:id="32" w:author="Jose Medina" w:date="2021-04-30T19:08:00Z">
            <w:tblPrEx>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blPrExChange>
        </w:tblPrEx>
        <w:trPr>
          <w:trHeight w:val="310"/>
          <w:ins w:id="33" w:author="Jose Medina" w:date="2021-04-30T19:08:00Z"/>
          <w:trPrChange w:id="34" w:author="Jose Medina" w:date="2021-04-30T19:08:00Z">
            <w:trPr>
              <w:gridAfter w:val="0"/>
              <w:trHeight w:val="790"/>
            </w:trPr>
          </w:trPrChange>
        </w:trPr>
        <w:tc>
          <w:tcPr>
            <w:tcW w:w="3680" w:type="dxa"/>
            <w:tcMar>
              <w:top w:w="0" w:type="dxa"/>
              <w:left w:w="108" w:type="dxa"/>
              <w:bottom w:w="0" w:type="dxa"/>
              <w:right w:w="108" w:type="dxa"/>
            </w:tcMar>
            <w:tcPrChange w:id="35" w:author="Jose Medina" w:date="2021-04-30T19:08:00Z">
              <w:tcPr>
                <w:tcW w:w="3680" w:type="dxa"/>
                <w:gridSpan w:val="2"/>
                <w:tcMar>
                  <w:top w:w="0" w:type="dxa"/>
                  <w:left w:w="108" w:type="dxa"/>
                  <w:bottom w:w="0" w:type="dxa"/>
                  <w:right w:w="108" w:type="dxa"/>
                </w:tcMar>
              </w:tcPr>
            </w:tcPrChange>
          </w:tcPr>
          <w:p w14:paraId="1C98BB5A" w14:textId="358A7DCD" w:rsidR="000D3864" w:rsidRPr="00EC6A1E" w:rsidRDefault="00141424" w:rsidP="00DF6341">
            <w:pPr>
              <w:spacing w:after="0" w:line="240" w:lineRule="auto"/>
              <w:rPr>
                <w:ins w:id="36" w:author="Jose Medina" w:date="2021-04-30T19:08:00Z"/>
                <w:rFonts w:ascii="Times New Roman" w:eastAsia="Times New Roman" w:hAnsi="Times New Roman"/>
              </w:rPr>
            </w:pPr>
            <w:ins w:id="37" w:author="Jose Medina" w:date="2021-04-30T19:08:00Z">
              <w:r>
                <w:lastRenderedPageBreak/>
                <w:t>Same as above.</w:t>
              </w:r>
            </w:ins>
          </w:p>
        </w:tc>
        <w:tc>
          <w:tcPr>
            <w:tcW w:w="3690" w:type="dxa"/>
            <w:tcMar>
              <w:top w:w="0" w:type="dxa"/>
              <w:left w:w="108" w:type="dxa"/>
              <w:bottom w:w="0" w:type="dxa"/>
              <w:right w:w="108" w:type="dxa"/>
            </w:tcMar>
            <w:tcPrChange w:id="38" w:author="Jose Medina" w:date="2021-04-30T19:08:00Z">
              <w:tcPr>
                <w:tcW w:w="3690" w:type="dxa"/>
                <w:gridSpan w:val="2"/>
                <w:tcMar>
                  <w:top w:w="0" w:type="dxa"/>
                  <w:left w:w="108" w:type="dxa"/>
                  <w:bottom w:w="0" w:type="dxa"/>
                  <w:right w:w="108" w:type="dxa"/>
                </w:tcMar>
              </w:tcPr>
            </w:tcPrChange>
          </w:tcPr>
          <w:p w14:paraId="2A582F22" w14:textId="157CF58C" w:rsidR="000D3864" w:rsidRPr="00EC6A1E" w:rsidRDefault="009638D1" w:rsidP="00DF6341">
            <w:pPr>
              <w:spacing w:after="0" w:line="240" w:lineRule="auto"/>
              <w:rPr>
                <w:ins w:id="39" w:author="Jose Medina" w:date="2021-04-30T19:08:00Z"/>
                <w:rFonts w:ascii="Times New Roman" w:eastAsia="Times New Roman" w:hAnsi="Times New Roman"/>
              </w:rPr>
            </w:pPr>
            <w:r w:rsidRPr="00EC6A1E">
              <w:rPr>
                <w:rFonts w:ascii="Times New Roman" w:eastAsia="Times New Roman" w:hAnsi="Times New Roman"/>
              </w:rPr>
              <w:t>I believe it was clear in that section that I was referring to the state. The state will be specified to make it clear enough for the reader</w:t>
            </w:r>
          </w:p>
        </w:tc>
        <w:tc>
          <w:tcPr>
            <w:tcW w:w="2548" w:type="dxa"/>
            <w:tcMar>
              <w:top w:w="0" w:type="dxa"/>
              <w:left w:w="108" w:type="dxa"/>
              <w:bottom w:w="0" w:type="dxa"/>
              <w:right w:w="108" w:type="dxa"/>
            </w:tcMar>
            <w:tcPrChange w:id="40" w:author="Jose Medina" w:date="2021-04-30T19:08:00Z">
              <w:tcPr>
                <w:tcW w:w="2548" w:type="dxa"/>
                <w:gridSpan w:val="2"/>
                <w:tcMar>
                  <w:top w:w="0" w:type="dxa"/>
                  <w:left w:w="108" w:type="dxa"/>
                  <w:bottom w:w="0" w:type="dxa"/>
                  <w:right w:w="108" w:type="dxa"/>
                </w:tcMar>
              </w:tcPr>
            </w:tcPrChange>
          </w:tcPr>
          <w:p w14:paraId="1414F11D" w14:textId="42A94D55" w:rsidR="000D3864" w:rsidRPr="00EC6A1E" w:rsidRDefault="007F095F" w:rsidP="00DF6341">
            <w:pPr>
              <w:spacing w:after="0" w:line="240" w:lineRule="auto"/>
              <w:rPr>
                <w:ins w:id="41" w:author="Jose Medina" w:date="2021-04-30T19:08:00Z"/>
                <w:rFonts w:ascii="Times New Roman" w:eastAsia="Times New Roman" w:hAnsi="Times New Roman"/>
              </w:rPr>
            </w:pPr>
            <w:ins w:id="42" w:author="Jose Medina" w:date="2021-04-30T19:26:00Z">
              <w:r>
                <w:rPr>
                  <w:rFonts w:ascii="Times New Roman" w:eastAsia="Times New Roman" w:hAnsi="Times New Roman"/>
                </w:rPr>
                <w:t>See below</w:t>
              </w:r>
            </w:ins>
          </w:p>
        </w:tc>
      </w:tr>
      <w:tr w:rsidR="0015722A" w:rsidRPr="00EC6A1E" w14:paraId="2A9078FD" w14:textId="77777777" w:rsidTr="00963331">
        <w:trPr>
          <w:trHeight w:val="763"/>
        </w:trPr>
        <w:tc>
          <w:tcPr>
            <w:tcW w:w="3680" w:type="dxa"/>
            <w:tcMar>
              <w:top w:w="0" w:type="dxa"/>
              <w:left w:w="108" w:type="dxa"/>
              <w:bottom w:w="0" w:type="dxa"/>
              <w:right w:w="108" w:type="dxa"/>
            </w:tcMar>
            <w:hideMark/>
          </w:tcPr>
          <w:p w14:paraId="2A9078FA" w14:textId="391ED7A8" w:rsidR="00CA1B4F" w:rsidRPr="00EC6A1E" w:rsidRDefault="00034B96" w:rsidP="00DF6341">
            <w:pPr>
              <w:spacing w:after="0" w:line="240" w:lineRule="auto"/>
              <w:rPr>
                <w:rFonts w:ascii="Times New Roman" w:eastAsia="Times New Roman" w:hAnsi="Times New Roman"/>
              </w:rPr>
            </w:pPr>
            <w:commentRangeStart w:id="43"/>
            <w:r w:rsidRPr="00EC6A1E">
              <w:rPr>
                <w:rFonts w:ascii="Times New Roman" w:eastAsia="Times New Roman" w:hAnsi="Times New Roman"/>
              </w:rPr>
              <w:t>Likewise, an increase in immigrants' percentage in a State contributes to median income growth (Durell, 2018). Therefore, available information concerning immigration points to immigrants’ possible benefits to Ohio’s financial status and the residents’ economic development.</w:t>
            </w:r>
            <w:commentRangeEnd w:id="43"/>
            <w:r w:rsidR="003402A1">
              <w:rPr>
                <w:rStyle w:val="CommentReference"/>
              </w:rPr>
              <w:commentReference w:id="43"/>
            </w:r>
          </w:p>
        </w:tc>
        <w:tc>
          <w:tcPr>
            <w:tcW w:w="3690" w:type="dxa"/>
            <w:tcMar>
              <w:top w:w="0" w:type="dxa"/>
              <w:left w:w="108" w:type="dxa"/>
              <w:bottom w:w="0" w:type="dxa"/>
              <w:right w:w="108" w:type="dxa"/>
            </w:tcMar>
            <w:hideMark/>
          </w:tcPr>
          <w:p w14:paraId="2A9078FB" w14:textId="4045F52C" w:rsidR="00CA1B4F" w:rsidRPr="00EC6A1E" w:rsidRDefault="00034B96" w:rsidP="00DF6341">
            <w:pPr>
              <w:spacing w:after="0" w:line="240" w:lineRule="auto"/>
              <w:rPr>
                <w:rFonts w:ascii="Times New Roman" w:eastAsia="Times New Roman" w:hAnsi="Times New Roman"/>
              </w:rPr>
            </w:pPr>
            <w:r w:rsidRPr="00EC6A1E">
              <w:rPr>
                <w:rFonts w:ascii="Times New Roman" w:eastAsia="Times New Roman" w:hAnsi="Times New Roman"/>
              </w:rPr>
              <w:t>I believe it was clear in that section that I was referring to the state. The state will be specified to make it clear enough for the reader.</w:t>
            </w:r>
          </w:p>
        </w:tc>
        <w:tc>
          <w:tcPr>
            <w:tcW w:w="2548" w:type="dxa"/>
            <w:tcMar>
              <w:top w:w="0" w:type="dxa"/>
              <w:left w:w="108" w:type="dxa"/>
              <w:bottom w:w="0" w:type="dxa"/>
              <w:right w:w="108" w:type="dxa"/>
            </w:tcMar>
            <w:hideMark/>
          </w:tcPr>
          <w:p w14:paraId="2A9078FC" w14:textId="55BB7E1C" w:rsidR="00CA1B4F" w:rsidRPr="00EC6A1E" w:rsidRDefault="00034B96" w:rsidP="00DF6341">
            <w:pPr>
              <w:spacing w:after="0" w:line="240" w:lineRule="auto"/>
              <w:rPr>
                <w:rFonts w:ascii="Times New Roman" w:eastAsia="Times New Roman" w:hAnsi="Times New Roman"/>
              </w:rPr>
            </w:pPr>
            <w:r w:rsidRPr="00EC6A1E">
              <w:rPr>
                <w:rFonts w:ascii="Times New Roman" w:eastAsia="Times New Roman" w:hAnsi="Times New Roman"/>
              </w:rPr>
              <w:t>2</w:t>
            </w:r>
            <w:ins w:id="44" w:author="Jose Medina" w:date="2021-04-30T19:25:00Z">
              <w:r w:rsidR="008A04AA">
                <w:rPr>
                  <w:rFonts w:ascii="Times New Roman" w:eastAsia="Times New Roman" w:hAnsi="Times New Roman"/>
                </w:rPr>
                <w:t>You are correct</w:t>
              </w:r>
              <w:r w:rsidR="005A5EB2">
                <w:rPr>
                  <w:rFonts w:ascii="Times New Roman" w:eastAsia="Times New Roman" w:hAnsi="Times New Roman"/>
                </w:rPr>
                <w:t>, this section clearly refers to the st</w:t>
              </w:r>
            </w:ins>
            <w:ins w:id="45" w:author="Jose Medina" w:date="2021-04-30T19:26:00Z">
              <w:r w:rsidR="005A5EB2">
                <w:rPr>
                  <w:rFonts w:ascii="Times New Roman" w:eastAsia="Times New Roman" w:hAnsi="Times New Roman"/>
                </w:rPr>
                <w:t>ate of Ohio. My bad!</w:t>
              </w:r>
            </w:ins>
          </w:p>
        </w:tc>
      </w:tr>
      <w:tr w:rsidR="00FD1887" w:rsidRPr="00EC6A1E" w14:paraId="6B7069AD" w14:textId="77777777" w:rsidTr="00963331">
        <w:trPr>
          <w:trHeight w:val="763"/>
          <w:ins w:id="46" w:author="Jose Medina" w:date="2021-04-30T19:10:00Z"/>
        </w:trPr>
        <w:tc>
          <w:tcPr>
            <w:tcW w:w="3680" w:type="dxa"/>
            <w:tcMar>
              <w:top w:w="0" w:type="dxa"/>
              <w:left w:w="108" w:type="dxa"/>
              <w:bottom w:w="0" w:type="dxa"/>
              <w:right w:w="108" w:type="dxa"/>
            </w:tcMar>
          </w:tcPr>
          <w:p w14:paraId="57BD693C" w14:textId="3D395E55" w:rsidR="00FD1887" w:rsidRPr="00EC6A1E" w:rsidRDefault="00FD1887" w:rsidP="00DF6341">
            <w:pPr>
              <w:spacing w:after="0" w:line="240" w:lineRule="auto"/>
              <w:rPr>
                <w:ins w:id="47" w:author="Jose Medina" w:date="2021-04-30T19:10:00Z"/>
                <w:rFonts w:ascii="Times New Roman" w:eastAsia="Times New Roman" w:hAnsi="Times New Roman"/>
              </w:rPr>
            </w:pPr>
            <w:ins w:id="48" w:author="Jose Medina" w:date="2021-04-30T19:10:00Z">
              <w:r>
                <w:t>It appears that the mismatch in immigration policies is within the state of Ohio, not between Ohio and the Federal government. If what you intend is the latter, you need to rewrite the introduction to reflect such idea.</w:t>
              </w:r>
            </w:ins>
          </w:p>
        </w:tc>
        <w:tc>
          <w:tcPr>
            <w:tcW w:w="3690" w:type="dxa"/>
            <w:tcMar>
              <w:top w:w="0" w:type="dxa"/>
              <w:left w:w="108" w:type="dxa"/>
              <w:bottom w:w="0" w:type="dxa"/>
              <w:right w:w="108" w:type="dxa"/>
            </w:tcMar>
          </w:tcPr>
          <w:p w14:paraId="187B1152" w14:textId="29451F5D" w:rsidR="00FD1887" w:rsidRPr="00EC6A1E" w:rsidRDefault="009638D1" w:rsidP="009638D1">
            <w:pPr>
              <w:spacing w:after="0" w:line="240" w:lineRule="auto"/>
              <w:rPr>
                <w:ins w:id="49" w:author="Jose Medina" w:date="2021-04-30T19:10:00Z"/>
                <w:rFonts w:ascii="Times New Roman" w:eastAsia="Times New Roman" w:hAnsi="Times New Roman"/>
              </w:rPr>
            </w:pPr>
            <w:r>
              <w:rPr>
                <w:rFonts w:ascii="Times New Roman" w:eastAsia="Times New Roman" w:hAnsi="Times New Roman"/>
              </w:rPr>
              <w:t xml:space="preserve">The statement was changed to within the Ohio state </w:t>
            </w:r>
          </w:p>
        </w:tc>
        <w:tc>
          <w:tcPr>
            <w:tcW w:w="2548" w:type="dxa"/>
            <w:tcMar>
              <w:top w:w="0" w:type="dxa"/>
              <w:left w:w="108" w:type="dxa"/>
              <w:bottom w:w="0" w:type="dxa"/>
              <w:right w:w="108" w:type="dxa"/>
            </w:tcMar>
          </w:tcPr>
          <w:p w14:paraId="44542731" w14:textId="11A6386A" w:rsidR="00FD1887" w:rsidRPr="00EC6A1E" w:rsidRDefault="00437924" w:rsidP="00DF6341">
            <w:pPr>
              <w:spacing w:after="0" w:line="240" w:lineRule="auto"/>
              <w:rPr>
                <w:ins w:id="50" w:author="Jose Medina" w:date="2021-04-30T19:10:00Z"/>
                <w:rFonts w:ascii="Times New Roman" w:eastAsia="Times New Roman" w:hAnsi="Times New Roman"/>
              </w:rPr>
            </w:pPr>
            <w:r>
              <w:rPr>
                <w:rFonts w:ascii="Times New Roman" w:eastAsia="Times New Roman" w:hAnsi="Times New Roman"/>
              </w:rPr>
              <w:t>Page 2</w:t>
            </w:r>
          </w:p>
        </w:tc>
      </w:tr>
      <w:tr w:rsidR="003041F5" w:rsidRPr="00EC6A1E" w14:paraId="3BCFB4C0" w14:textId="77777777" w:rsidTr="00963331">
        <w:trPr>
          <w:trHeight w:val="763"/>
          <w:ins w:id="51" w:author="Jose Medina" w:date="2021-04-30T19:07:00Z"/>
        </w:trPr>
        <w:tc>
          <w:tcPr>
            <w:tcW w:w="3680" w:type="dxa"/>
            <w:tcMar>
              <w:top w:w="0" w:type="dxa"/>
              <w:left w:w="108" w:type="dxa"/>
              <w:bottom w:w="0" w:type="dxa"/>
              <w:right w:w="108" w:type="dxa"/>
            </w:tcMar>
          </w:tcPr>
          <w:p w14:paraId="6F1AD1D7" w14:textId="17823293" w:rsidR="003041F5" w:rsidRPr="00EC6A1E" w:rsidRDefault="00B34D76" w:rsidP="00DF6341">
            <w:pPr>
              <w:spacing w:after="0" w:line="240" w:lineRule="auto"/>
              <w:rPr>
                <w:ins w:id="52" w:author="Jose Medina" w:date="2021-04-30T19:07:00Z"/>
                <w:rFonts w:ascii="Times New Roman" w:eastAsia="Times New Roman" w:hAnsi="Times New Roman"/>
              </w:rPr>
            </w:pPr>
            <w:ins w:id="53" w:author="Jose Medina" w:date="2021-04-30T19:07:00Z">
              <w:r>
                <w:t>This is exactly the point I am making above. The discrepancy in policies is within the state.</w:t>
              </w:r>
            </w:ins>
          </w:p>
        </w:tc>
        <w:tc>
          <w:tcPr>
            <w:tcW w:w="3690" w:type="dxa"/>
            <w:tcMar>
              <w:top w:w="0" w:type="dxa"/>
              <w:left w:w="108" w:type="dxa"/>
              <w:bottom w:w="0" w:type="dxa"/>
              <w:right w:w="108" w:type="dxa"/>
            </w:tcMar>
          </w:tcPr>
          <w:p w14:paraId="72F12142" w14:textId="0305CCE3" w:rsidR="003041F5" w:rsidRPr="00EC6A1E" w:rsidRDefault="00437924" w:rsidP="00DF6341">
            <w:pPr>
              <w:spacing w:after="0" w:line="240" w:lineRule="auto"/>
              <w:rPr>
                <w:ins w:id="54" w:author="Jose Medina" w:date="2021-04-30T19:07:00Z"/>
                <w:rFonts w:ascii="Times New Roman" w:eastAsia="Times New Roman" w:hAnsi="Times New Roman"/>
              </w:rPr>
            </w:pPr>
            <w:r>
              <w:rPr>
                <w:rFonts w:ascii="Times New Roman" w:eastAsia="Times New Roman" w:hAnsi="Times New Roman"/>
              </w:rPr>
              <w:t xml:space="preserve">The above comment was corrected to point out that the </w:t>
            </w:r>
            <w:r w:rsidRPr="00437924">
              <w:rPr>
                <w:rFonts w:ascii="Times New Roman" w:eastAsia="Times New Roman" w:hAnsi="Times New Roman"/>
              </w:rPr>
              <w:t>discrepancy in policies is within the state</w:t>
            </w:r>
          </w:p>
        </w:tc>
        <w:tc>
          <w:tcPr>
            <w:tcW w:w="2548" w:type="dxa"/>
            <w:tcMar>
              <w:top w:w="0" w:type="dxa"/>
              <w:left w:w="108" w:type="dxa"/>
              <w:bottom w:w="0" w:type="dxa"/>
              <w:right w:w="108" w:type="dxa"/>
            </w:tcMar>
          </w:tcPr>
          <w:p w14:paraId="299A89E7" w14:textId="28A93305" w:rsidR="003041F5" w:rsidRPr="00437924" w:rsidRDefault="00437924" w:rsidP="00437924">
            <w:pPr>
              <w:rPr>
                <w:ins w:id="55" w:author="Jose Medina" w:date="2021-04-30T19:07:00Z"/>
                <w:rFonts w:ascii="Times New Roman" w:eastAsia="Times New Roman" w:hAnsi="Times New Roman"/>
              </w:rPr>
            </w:pPr>
            <w:r>
              <w:rPr>
                <w:rFonts w:ascii="Times New Roman" w:eastAsia="Times New Roman" w:hAnsi="Times New Roman"/>
              </w:rPr>
              <w:t>Page 3</w:t>
            </w:r>
          </w:p>
        </w:tc>
      </w:tr>
      <w:tr w:rsidR="004A4C4E" w:rsidRPr="00EC6A1E" w14:paraId="021C0C49" w14:textId="77777777" w:rsidTr="00963331">
        <w:trPr>
          <w:trHeight w:val="763"/>
          <w:ins w:id="56" w:author="Jose Medina" w:date="2021-04-30T19:06:00Z"/>
        </w:trPr>
        <w:tc>
          <w:tcPr>
            <w:tcW w:w="3680" w:type="dxa"/>
            <w:tcMar>
              <w:top w:w="0" w:type="dxa"/>
              <w:left w:w="108" w:type="dxa"/>
              <w:bottom w:w="0" w:type="dxa"/>
              <w:right w:w="108" w:type="dxa"/>
            </w:tcMar>
          </w:tcPr>
          <w:p w14:paraId="23C1EF28" w14:textId="17AF285C" w:rsidR="004A4C4E" w:rsidRPr="00EC6A1E" w:rsidRDefault="003041F5" w:rsidP="00DF6341">
            <w:pPr>
              <w:spacing w:after="0" w:line="240" w:lineRule="auto"/>
              <w:rPr>
                <w:ins w:id="57" w:author="Jose Medina" w:date="2021-04-30T19:06:00Z"/>
                <w:rFonts w:ascii="Times New Roman" w:eastAsia="Times New Roman" w:hAnsi="Times New Roman"/>
              </w:rPr>
            </w:pPr>
            <w:ins w:id="58" w:author="Jose Medina" w:date="2021-04-30T19:06:00Z">
              <w:r>
                <w:t>Cite the studies!</w:t>
              </w:r>
            </w:ins>
          </w:p>
        </w:tc>
        <w:tc>
          <w:tcPr>
            <w:tcW w:w="3690" w:type="dxa"/>
            <w:tcMar>
              <w:top w:w="0" w:type="dxa"/>
              <w:left w:w="108" w:type="dxa"/>
              <w:bottom w:w="0" w:type="dxa"/>
              <w:right w:w="108" w:type="dxa"/>
            </w:tcMar>
          </w:tcPr>
          <w:p w14:paraId="620090D8" w14:textId="39F791D6" w:rsidR="004A4C4E" w:rsidRPr="00EC6A1E" w:rsidRDefault="00437924" w:rsidP="00DF6341">
            <w:pPr>
              <w:spacing w:after="0" w:line="240" w:lineRule="auto"/>
              <w:rPr>
                <w:ins w:id="59" w:author="Jose Medina" w:date="2021-04-30T19:06:00Z"/>
                <w:rFonts w:ascii="Times New Roman" w:eastAsia="Times New Roman" w:hAnsi="Times New Roman"/>
              </w:rPr>
            </w:pPr>
            <w:r>
              <w:rPr>
                <w:rFonts w:ascii="Times New Roman" w:eastAsia="Times New Roman" w:hAnsi="Times New Roman"/>
              </w:rPr>
              <w:t xml:space="preserve">The source was cited </w:t>
            </w:r>
          </w:p>
        </w:tc>
        <w:tc>
          <w:tcPr>
            <w:tcW w:w="2548" w:type="dxa"/>
            <w:tcMar>
              <w:top w:w="0" w:type="dxa"/>
              <w:left w:w="108" w:type="dxa"/>
              <w:bottom w:w="0" w:type="dxa"/>
              <w:right w:w="108" w:type="dxa"/>
            </w:tcMar>
          </w:tcPr>
          <w:p w14:paraId="4AC1A677" w14:textId="77777777" w:rsidR="004A4C4E" w:rsidRPr="00EC6A1E" w:rsidRDefault="004A4C4E" w:rsidP="00DF6341">
            <w:pPr>
              <w:spacing w:after="0" w:line="240" w:lineRule="auto"/>
              <w:rPr>
                <w:ins w:id="60" w:author="Jose Medina" w:date="2021-04-30T19:06:00Z"/>
                <w:rFonts w:ascii="Times New Roman" w:eastAsia="Times New Roman" w:hAnsi="Times New Roman"/>
              </w:rPr>
            </w:pPr>
          </w:p>
        </w:tc>
      </w:tr>
      <w:tr w:rsidR="0015722A" w:rsidRPr="00EC6A1E" w14:paraId="2A907909" w14:textId="77777777" w:rsidTr="00963331">
        <w:trPr>
          <w:trHeight w:val="763"/>
        </w:trPr>
        <w:tc>
          <w:tcPr>
            <w:tcW w:w="3680" w:type="dxa"/>
            <w:tcMar>
              <w:top w:w="0" w:type="dxa"/>
              <w:left w:w="108" w:type="dxa"/>
              <w:bottom w:w="0" w:type="dxa"/>
              <w:right w:w="108" w:type="dxa"/>
            </w:tcMar>
            <w:hideMark/>
          </w:tcPr>
          <w:p w14:paraId="2A907906" w14:textId="27AB6CC1" w:rsidR="00CA1B4F" w:rsidRPr="00EC6A1E" w:rsidRDefault="00034B96" w:rsidP="00DF6341">
            <w:pPr>
              <w:spacing w:after="0" w:line="240" w:lineRule="auto"/>
              <w:rPr>
                <w:rFonts w:ascii="Times New Roman" w:eastAsia="Times New Roman" w:hAnsi="Times New Roman"/>
              </w:rPr>
            </w:pPr>
            <w:r w:rsidRPr="00EC6A1E">
              <w:rPr>
                <w:rFonts w:ascii="Times New Roman" w:eastAsia="Times New Roman" w:hAnsi="Times New Roman"/>
              </w:rPr>
              <w:t>What do you mean by seven cases, seven families?</w:t>
            </w:r>
          </w:p>
        </w:tc>
        <w:tc>
          <w:tcPr>
            <w:tcW w:w="3690" w:type="dxa"/>
            <w:tcMar>
              <w:top w:w="0" w:type="dxa"/>
              <w:left w:w="108" w:type="dxa"/>
              <w:bottom w:w="0" w:type="dxa"/>
              <w:right w:w="108" w:type="dxa"/>
            </w:tcMar>
            <w:hideMark/>
          </w:tcPr>
          <w:p w14:paraId="2A907907" w14:textId="41A0F2FD" w:rsidR="00CA1B4F" w:rsidRPr="00EC6A1E" w:rsidRDefault="00034B96" w:rsidP="00DF6341">
            <w:pPr>
              <w:spacing w:after="0" w:line="240" w:lineRule="auto"/>
              <w:rPr>
                <w:rFonts w:ascii="Times New Roman" w:eastAsia="Times New Roman" w:hAnsi="Times New Roman"/>
              </w:rPr>
            </w:pPr>
            <w:r w:rsidRPr="00EC6A1E">
              <w:rPr>
                <w:rFonts w:ascii="Times New Roman" w:eastAsia="Times New Roman" w:hAnsi="Times New Roman"/>
              </w:rPr>
              <w:t>From the initial sections, a reference was made that case studies will be generated for seven families. Hence, I believe the reference, in this case, makes sense. This section will need clarification.</w:t>
            </w:r>
          </w:p>
        </w:tc>
        <w:tc>
          <w:tcPr>
            <w:tcW w:w="2548" w:type="dxa"/>
            <w:tcMar>
              <w:top w:w="0" w:type="dxa"/>
              <w:left w:w="108" w:type="dxa"/>
              <w:bottom w:w="0" w:type="dxa"/>
              <w:right w:w="108" w:type="dxa"/>
            </w:tcMar>
            <w:hideMark/>
          </w:tcPr>
          <w:p w14:paraId="2A907908" w14:textId="2E300068" w:rsidR="00CA1B4F" w:rsidRPr="00EC6A1E" w:rsidRDefault="00034B96" w:rsidP="00DF6341">
            <w:pPr>
              <w:spacing w:after="0" w:line="240" w:lineRule="auto"/>
              <w:rPr>
                <w:rFonts w:ascii="Times New Roman" w:eastAsia="Times New Roman" w:hAnsi="Times New Roman"/>
              </w:rPr>
            </w:pPr>
            <w:r w:rsidRPr="00EC6A1E">
              <w:rPr>
                <w:rFonts w:ascii="Times New Roman" w:eastAsia="Times New Roman" w:hAnsi="Times New Roman"/>
              </w:rPr>
              <w:t>4</w:t>
            </w:r>
            <w:ins w:id="61" w:author="Jose Medina" w:date="2021-04-30T19:28:00Z">
              <w:r w:rsidR="00D95ED4">
                <w:rPr>
                  <w:rFonts w:ascii="Times New Roman" w:eastAsia="Times New Roman" w:hAnsi="Times New Roman"/>
                </w:rPr>
                <w:t xml:space="preserve"> Okay</w:t>
              </w:r>
            </w:ins>
          </w:p>
        </w:tc>
      </w:tr>
      <w:tr w:rsidR="00ED2B36" w:rsidRPr="00EC6A1E" w14:paraId="7CC8EE53" w14:textId="77777777" w:rsidTr="00963331">
        <w:trPr>
          <w:trHeight w:val="763"/>
          <w:ins w:id="62" w:author="Jose Medina" w:date="2021-04-30T19:06:00Z"/>
        </w:trPr>
        <w:tc>
          <w:tcPr>
            <w:tcW w:w="3680" w:type="dxa"/>
            <w:tcMar>
              <w:top w:w="0" w:type="dxa"/>
              <w:left w:w="108" w:type="dxa"/>
              <w:bottom w:w="0" w:type="dxa"/>
              <w:right w:w="108" w:type="dxa"/>
            </w:tcMar>
          </w:tcPr>
          <w:p w14:paraId="626FD02F" w14:textId="0D4A2319" w:rsidR="00ED2B36" w:rsidRPr="00EC6A1E" w:rsidRDefault="004A4C4E" w:rsidP="00DF6341">
            <w:pPr>
              <w:spacing w:after="0" w:line="240" w:lineRule="auto"/>
              <w:rPr>
                <w:ins w:id="63" w:author="Jose Medina" w:date="2021-04-30T19:06:00Z"/>
                <w:rFonts w:ascii="Times New Roman" w:eastAsia="Times New Roman" w:hAnsi="Times New Roman"/>
              </w:rPr>
            </w:pPr>
            <w:ins w:id="64" w:author="Jose Medina" w:date="2021-04-30T19:06:00Z">
              <w:r>
                <w:t>What economic theory do you have in mind? Be more specific!</w:t>
              </w:r>
            </w:ins>
          </w:p>
        </w:tc>
        <w:tc>
          <w:tcPr>
            <w:tcW w:w="3690" w:type="dxa"/>
            <w:tcMar>
              <w:top w:w="0" w:type="dxa"/>
              <w:left w:w="108" w:type="dxa"/>
              <w:bottom w:w="0" w:type="dxa"/>
              <w:right w:w="108" w:type="dxa"/>
            </w:tcMar>
          </w:tcPr>
          <w:p w14:paraId="7692858B" w14:textId="4C635DA0" w:rsidR="00ED2B36" w:rsidRPr="00EC6A1E" w:rsidRDefault="005973F2" w:rsidP="00DF6341">
            <w:pPr>
              <w:spacing w:after="0" w:line="240" w:lineRule="auto"/>
              <w:rPr>
                <w:ins w:id="65" w:author="Jose Medina" w:date="2021-04-30T19:06:00Z"/>
                <w:rFonts w:ascii="Times New Roman" w:eastAsia="Times New Roman" w:hAnsi="Times New Roman"/>
              </w:rPr>
            </w:pPr>
            <w:r>
              <w:rPr>
                <w:rFonts w:ascii="Times New Roman" w:eastAsia="Times New Roman" w:hAnsi="Times New Roman"/>
              </w:rPr>
              <w:t>The economic theory will be highlighted in the study</w:t>
            </w:r>
          </w:p>
        </w:tc>
        <w:tc>
          <w:tcPr>
            <w:tcW w:w="2548" w:type="dxa"/>
            <w:tcMar>
              <w:top w:w="0" w:type="dxa"/>
              <w:left w:w="108" w:type="dxa"/>
              <w:bottom w:w="0" w:type="dxa"/>
              <w:right w:w="108" w:type="dxa"/>
            </w:tcMar>
          </w:tcPr>
          <w:p w14:paraId="6E1A29F8" w14:textId="05CAA583" w:rsidR="00ED2B36" w:rsidRPr="00EC6A1E" w:rsidRDefault="005973F2" w:rsidP="00DF6341">
            <w:pPr>
              <w:spacing w:after="0" w:line="240" w:lineRule="auto"/>
              <w:rPr>
                <w:ins w:id="66" w:author="Jose Medina" w:date="2021-04-30T19:06:00Z"/>
                <w:rFonts w:ascii="Times New Roman" w:eastAsia="Times New Roman" w:hAnsi="Times New Roman"/>
              </w:rPr>
            </w:pPr>
            <w:r>
              <w:rPr>
                <w:rFonts w:ascii="Times New Roman" w:eastAsia="Times New Roman" w:hAnsi="Times New Roman"/>
              </w:rPr>
              <w:t>Page 4</w:t>
            </w:r>
          </w:p>
        </w:tc>
      </w:tr>
      <w:tr w:rsidR="00535046" w:rsidRPr="00EC6A1E" w14:paraId="03EC4456" w14:textId="77777777" w:rsidTr="00963331">
        <w:trPr>
          <w:trHeight w:val="763"/>
          <w:ins w:id="67" w:author="Jose Medina" w:date="2021-04-30T19:06:00Z"/>
        </w:trPr>
        <w:tc>
          <w:tcPr>
            <w:tcW w:w="3680" w:type="dxa"/>
            <w:tcMar>
              <w:top w:w="0" w:type="dxa"/>
              <w:left w:w="108" w:type="dxa"/>
              <w:bottom w:w="0" w:type="dxa"/>
              <w:right w:w="108" w:type="dxa"/>
            </w:tcMar>
          </w:tcPr>
          <w:p w14:paraId="65ECA482" w14:textId="68A5A4F4" w:rsidR="00535046" w:rsidRPr="00EC6A1E" w:rsidRDefault="00A34D73" w:rsidP="00DF6341">
            <w:pPr>
              <w:spacing w:after="0" w:line="240" w:lineRule="auto"/>
              <w:rPr>
                <w:ins w:id="68" w:author="Jose Medina" w:date="2021-04-30T19:06:00Z"/>
                <w:rFonts w:ascii="Times New Roman" w:eastAsia="Times New Roman" w:hAnsi="Times New Roman"/>
              </w:rPr>
            </w:pPr>
            <w:ins w:id="69" w:author="Jose Medina" w:date="2021-04-30T19:06:00Z">
              <w:r>
                <w:t>Are policies and initiatives the same thing? If not, do not use different words to mean the same thing. Accuracy in your statements (or wording) is important. It eliminates confusion and misinterpretations.</w:t>
              </w:r>
            </w:ins>
          </w:p>
        </w:tc>
        <w:tc>
          <w:tcPr>
            <w:tcW w:w="3690" w:type="dxa"/>
            <w:tcMar>
              <w:top w:w="0" w:type="dxa"/>
              <w:left w:w="108" w:type="dxa"/>
              <w:bottom w:w="0" w:type="dxa"/>
              <w:right w:w="108" w:type="dxa"/>
            </w:tcMar>
          </w:tcPr>
          <w:p w14:paraId="427009E2" w14:textId="29FE8311" w:rsidR="00535046" w:rsidRPr="00EC6A1E" w:rsidRDefault="00B44074" w:rsidP="00DF6341">
            <w:pPr>
              <w:spacing w:after="0" w:line="240" w:lineRule="auto"/>
              <w:rPr>
                <w:ins w:id="70" w:author="Jose Medina" w:date="2021-04-30T19:06:00Z"/>
                <w:rFonts w:ascii="Times New Roman" w:eastAsia="Times New Roman" w:hAnsi="Times New Roman"/>
              </w:rPr>
            </w:pPr>
            <w:r>
              <w:rPr>
                <w:rFonts w:ascii="Times New Roman" w:eastAsia="Times New Roman" w:hAnsi="Times New Roman"/>
              </w:rPr>
              <w:t>The word initiative was changed to policies to avoid any confusion</w:t>
            </w:r>
          </w:p>
        </w:tc>
        <w:tc>
          <w:tcPr>
            <w:tcW w:w="2548" w:type="dxa"/>
            <w:tcMar>
              <w:top w:w="0" w:type="dxa"/>
              <w:left w:w="108" w:type="dxa"/>
              <w:bottom w:w="0" w:type="dxa"/>
              <w:right w:w="108" w:type="dxa"/>
            </w:tcMar>
          </w:tcPr>
          <w:p w14:paraId="5F380A34" w14:textId="23F6F06E" w:rsidR="00535046" w:rsidRPr="00EC6A1E" w:rsidRDefault="00B44074" w:rsidP="00DF6341">
            <w:pPr>
              <w:spacing w:after="0" w:line="240" w:lineRule="auto"/>
              <w:rPr>
                <w:ins w:id="71" w:author="Jose Medina" w:date="2021-04-30T19:06:00Z"/>
                <w:rFonts w:ascii="Times New Roman" w:eastAsia="Times New Roman" w:hAnsi="Times New Roman"/>
              </w:rPr>
            </w:pPr>
            <w:r>
              <w:rPr>
                <w:rFonts w:ascii="Times New Roman" w:eastAsia="Times New Roman" w:hAnsi="Times New Roman"/>
              </w:rPr>
              <w:t>Page 8</w:t>
            </w:r>
          </w:p>
        </w:tc>
      </w:tr>
      <w:tr w:rsidR="00BE6294" w:rsidRPr="00EC6A1E" w14:paraId="66B8B084" w14:textId="77777777" w:rsidTr="00963331">
        <w:trPr>
          <w:trHeight w:val="763"/>
          <w:ins w:id="72" w:author="Jose Medina" w:date="2021-04-30T19:05:00Z"/>
        </w:trPr>
        <w:tc>
          <w:tcPr>
            <w:tcW w:w="3680" w:type="dxa"/>
            <w:tcMar>
              <w:top w:w="0" w:type="dxa"/>
              <w:left w:w="108" w:type="dxa"/>
              <w:bottom w:w="0" w:type="dxa"/>
              <w:right w:w="108" w:type="dxa"/>
            </w:tcMar>
          </w:tcPr>
          <w:p w14:paraId="404834CB" w14:textId="75F6F341" w:rsidR="00BE6294" w:rsidRPr="00EC6A1E" w:rsidRDefault="00535046" w:rsidP="00DF6341">
            <w:pPr>
              <w:spacing w:after="0" w:line="240" w:lineRule="auto"/>
              <w:rPr>
                <w:ins w:id="73" w:author="Jose Medina" w:date="2021-04-30T19:05:00Z"/>
                <w:rFonts w:ascii="Times New Roman" w:eastAsia="Times New Roman" w:hAnsi="Times New Roman"/>
              </w:rPr>
            </w:pPr>
            <w:ins w:id="74" w:author="Jose Medina" w:date="2021-04-30T19:05:00Z">
              <w:r>
                <w:t>Why?</w:t>
              </w:r>
            </w:ins>
          </w:p>
        </w:tc>
        <w:tc>
          <w:tcPr>
            <w:tcW w:w="3690" w:type="dxa"/>
            <w:tcMar>
              <w:top w:w="0" w:type="dxa"/>
              <w:left w:w="108" w:type="dxa"/>
              <w:bottom w:w="0" w:type="dxa"/>
              <w:right w:w="108" w:type="dxa"/>
            </w:tcMar>
          </w:tcPr>
          <w:p w14:paraId="2D1E1F65" w14:textId="674875E7" w:rsidR="00BE6294" w:rsidRPr="00EC6A1E" w:rsidRDefault="00B44074" w:rsidP="00DF6341">
            <w:pPr>
              <w:spacing w:after="0" w:line="240" w:lineRule="auto"/>
              <w:rPr>
                <w:ins w:id="75" w:author="Jose Medina" w:date="2021-04-30T19:05:00Z"/>
                <w:rFonts w:ascii="Times New Roman" w:eastAsia="Times New Roman" w:hAnsi="Times New Roman"/>
              </w:rPr>
            </w:pPr>
            <w:r>
              <w:rPr>
                <w:rFonts w:ascii="Times New Roman" w:eastAsia="Times New Roman" w:hAnsi="Times New Roman"/>
              </w:rPr>
              <w:t xml:space="preserve">The paragraph was rewritten to included reasons why the study is significant to Ohio’s legislators </w:t>
            </w:r>
          </w:p>
        </w:tc>
        <w:tc>
          <w:tcPr>
            <w:tcW w:w="2548" w:type="dxa"/>
            <w:tcMar>
              <w:top w:w="0" w:type="dxa"/>
              <w:left w:w="108" w:type="dxa"/>
              <w:bottom w:w="0" w:type="dxa"/>
              <w:right w:w="108" w:type="dxa"/>
            </w:tcMar>
          </w:tcPr>
          <w:p w14:paraId="77A742C0" w14:textId="4E4ED5A3" w:rsidR="00BE6294" w:rsidRPr="00EC6A1E" w:rsidRDefault="00B44074" w:rsidP="00DF6341">
            <w:pPr>
              <w:spacing w:after="0" w:line="240" w:lineRule="auto"/>
              <w:rPr>
                <w:ins w:id="76" w:author="Jose Medina" w:date="2021-04-30T19:05:00Z"/>
                <w:rFonts w:ascii="Times New Roman" w:eastAsia="Times New Roman" w:hAnsi="Times New Roman"/>
              </w:rPr>
            </w:pPr>
            <w:r>
              <w:rPr>
                <w:rFonts w:ascii="Times New Roman" w:eastAsia="Times New Roman" w:hAnsi="Times New Roman"/>
              </w:rPr>
              <w:t xml:space="preserve">Page 9 </w:t>
            </w:r>
          </w:p>
        </w:tc>
      </w:tr>
      <w:tr w:rsidR="009D0017" w:rsidRPr="00EC6A1E" w14:paraId="23703CC1" w14:textId="77777777" w:rsidTr="00963331">
        <w:trPr>
          <w:trHeight w:val="763"/>
          <w:ins w:id="77" w:author="Jose Medina" w:date="2021-04-30T19:05:00Z"/>
        </w:trPr>
        <w:tc>
          <w:tcPr>
            <w:tcW w:w="3680" w:type="dxa"/>
            <w:tcMar>
              <w:top w:w="0" w:type="dxa"/>
              <w:left w:w="108" w:type="dxa"/>
              <w:bottom w:w="0" w:type="dxa"/>
              <w:right w:w="108" w:type="dxa"/>
            </w:tcMar>
          </w:tcPr>
          <w:p w14:paraId="57E9099A" w14:textId="05EE85E8" w:rsidR="009D0017" w:rsidRPr="00EC6A1E" w:rsidRDefault="00BE6294" w:rsidP="00DF6341">
            <w:pPr>
              <w:spacing w:after="0" w:line="240" w:lineRule="auto"/>
              <w:rPr>
                <w:ins w:id="78" w:author="Jose Medina" w:date="2021-04-30T19:05:00Z"/>
                <w:rFonts w:ascii="Times New Roman" w:eastAsia="Times New Roman" w:hAnsi="Times New Roman"/>
              </w:rPr>
            </w:pPr>
            <w:ins w:id="79" w:author="Jose Medina" w:date="2021-04-30T19:05:00Z">
              <w:r>
                <w:t>Is this a mere speculation on your part? Can you back up this statement with evidence from the literature?</w:t>
              </w:r>
            </w:ins>
          </w:p>
        </w:tc>
        <w:tc>
          <w:tcPr>
            <w:tcW w:w="3690" w:type="dxa"/>
            <w:tcMar>
              <w:top w:w="0" w:type="dxa"/>
              <w:left w:w="108" w:type="dxa"/>
              <w:bottom w:w="0" w:type="dxa"/>
              <w:right w:w="108" w:type="dxa"/>
            </w:tcMar>
          </w:tcPr>
          <w:p w14:paraId="222230B0" w14:textId="49FBC2B3" w:rsidR="009D0017" w:rsidRPr="00EC6A1E" w:rsidRDefault="00B44074" w:rsidP="00DF6341">
            <w:pPr>
              <w:spacing w:after="0" w:line="240" w:lineRule="auto"/>
              <w:rPr>
                <w:ins w:id="80" w:author="Jose Medina" w:date="2021-04-30T19:05:00Z"/>
                <w:rFonts w:ascii="Times New Roman" w:eastAsia="Times New Roman" w:hAnsi="Times New Roman"/>
              </w:rPr>
            </w:pPr>
            <w:r>
              <w:rPr>
                <w:rFonts w:ascii="Times New Roman" w:eastAsia="Times New Roman" w:hAnsi="Times New Roman"/>
              </w:rPr>
              <w:t xml:space="preserve">Sources were cited to back up the claim </w:t>
            </w:r>
          </w:p>
        </w:tc>
        <w:tc>
          <w:tcPr>
            <w:tcW w:w="2548" w:type="dxa"/>
            <w:tcMar>
              <w:top w:w="0" w:type="dxa"/>
              <w:left w:w="108" w:type="dxa"/>
              <w:bottom w:w="0" w:type="dxa"/>
              <w:right w:w="108" w:type="dxa"/>
            </w:tcMar>
          </w:tcPr>
          <w:p w14:paraId="14B29E51" w14:textId="41EA2593" w:rsidR="009D0017" w:rsidRPr="00EC6A1E" w:rsidRDefault="00B44074" w:rsidP="00DF6341">
            <w:pPr>
              <w:spacing w:after="0" w:line="240" w:lineRule="auto"/>
              <w:rPr>
                <w:ins w:id="81" w:author="Jose Medina" w:date="2021-04-30T19:05:00Z"/>
                <w:rFonts w:ascii="Times New Roman" w:eastAsia="Times New Roman" w:hAnsi="Times New Roman"/>
              </w:rPr>
            </w:pPr>
            <w:r>
              <w:rPr>
                <w:rFonts w:ascii="Times New Roman" w:eastAsia="Times New Roman" w:hAnsi="Times New Roman"/>
              </w:rPr>
              <w:t>Page 9</w:t>
            </w:r>
          </w:p>
        </w:tc>
      </w:tr>
      <w:tr w:rsidR="00E325C4" w:rsidRPr="00EC6A1E" w14:paraId="14DC5971" w14:textId="77777777" w:rsidTr="00963331">
        <w:trPr>
          <w:trHeight w:val="763"/>
          <w:ins w:id="82" w:author="Jose Medina" w:date="2021-04-30T19:05:00Z"/>
        </w:trPr>
        <w:tc>
          <w:tcPr>
            <w:tcW w:w="3680" w:type="dxa"/>
            <w:tcMar>
              <w:top w:w="0" w:type="dxa"/>
              <w:left w:w="108" w:type="dxa"/>
              <w:bottom w:w="0" w:type="dxa"/>
              <w:right w:w="108" w:type="dxa"/>
            </w:tcMar>
          </w:tcPr>
          <w:p w14:paraId="564ADF3C" w14:textId="48FBE6D7" w:rsidR="00E325C4" w:rsidRPr="00EC6A1E" w:rsidRDefault="009D0017" w:rsidP="00DF6341">
            <w:pPr>
              <w:spacing w:after="0" w:line="240" w:lineRule="auto"/>
              <w:rPr>
                <w:ins w:id="83" w:author="Jose Medina" w:date="2021-04-30T19:05:00Z"/>
                <w:rFonts w:ascii="Times New Roman" w:eastAsia="Times New Roman" w:hAnsi="Times New Roman"/>
              </w:rPr>
            </w:pPr>
            <w:ins w:id="84" w:author="Jose Medina" w:date="2021-04-30T19:05:00Z">
              <w:r>
                <w:t xml:space="preserve">Here, you are already concluding that the state is not doing enough for foreigners or immigrants. Are you doing the study to confirm your “suspicions”? Per your own brief </w:t>
              </w:r>
              <w:r>
                <w:lastRenderedPageBreak/>
                <w:t>research here, there is no conclusive evidence Ohio needs to strengthen its “immigration policy” to improve its “financial position.”</w:t>
              </w:r>
            </w:ins>
          </w:p>
        </w:tc>
        <w:tc>
          <w:tcPr>
            <w:tcW w:w="3690" w:type="dxa"/>
            <w:tcMar>
              <w:top w:w="0" w:type="dxa"/>
              <w:left w:w="108" w:type="dxa"/>
              <w:bottom w:w="0" w:type="dxa"/>
              <w:right w:w="108" w:type="dxa"/>
            </w:tcMar>
          </w:tcPr>
          <w:p w14:paraId="1162EA00" w14:textId="50826D26" w:rsidR="00E325C4" w:rsidRPr="00EC6A1E" w:rsidRDefault="00B44074" w:rsidP="00DF6341">
            <w:pPr>
              <w:spacing w:after="0" w:line="240" w:lineRule="auto"/>
              <w:rPr>
                <w:ins w:id="85" w:author="Jose Medina" w:date="2021-04-30T19:05:00Z"/>
                <w:rFonts w:ascii="Times New Roman" w:eastAsia="Times New Roman" w:hAnsi="Times New Roman"/>
              </w:rPr>
            </w:pPr>
            <w:r>
              <w:rPr>
                <w:rFonts w:ascii="Times New Roman" w:eastAsia="Times New Roman" w:hAnsi="Times New Roman"/>
              </w:rPr>
              <w:lastRenderedPageBreak/>
              <w:t>The statement was cited to show that this were findings of another researcher.</w:t>
            </w:r>
          </w:p>
        </w:tc>
        <w:tc>
          <w:tcPr>
            <w:tcW w:w="2548" w:type="dxa"/>
            <w:tcMar>
              <w:top w:w="0" w:type="dxa"/>
              <w:left w:w="108" w:type="dxa"/>
              <w:bottom w:w="0" w:type="dxa"/>
              <w:right w:w="108" w:type="dxa"/>
            </w:tcMar>
          </w:tcPr>
          <w:p w14:paraId="1AB7B661" w14:textId="23B28D09" w:rsidR="00E325C4" w:rsidRPr="00EC6A1E" w:rsidRDefault="00B44074" w:rsidP="00DF6341">
            <w:pPr>
              <w:spacing w:after="0" w:line="240" w:lineRule="auto"/>
              <w:rPr>
                <w:ins w:id="86" w:author="Jose Medina" w:date="2021-04-30T19:05:00Z"/>
                <w:rFonts w:ascii="Times New Roman" w:eastAsia="Times New Roman" w:hAnsi="Times New Roman"/>
              </w:rPr>
            </w:pPr>
            <w:r>
              <w:rPr>
                <w:rFonts w:ascii="Times New Roman" w:eastAsia="Times New Roman" w:hAnsi="Times New Roman"/>
              </w:rPr>
              <w:t>Page 9</w:t>
            </w:r>
          </w:p>
        </w:tc>
      </w:tr>
      <w:tr w:rsidR="0015722A" w:rsidRPr="00EC6A1E" w14:paraId="2A90790D" w14:textId="77777777" w:rsidTr="00963331">
        <w:trPr>
          <w:trHeight w:val="808"/>
        </w:trPr>
        <w:tc>
          <w:tcPr>
            <w:tcW w:w="3680" w:type="dxa"/>
            <w:tcMar>
              <w:top w:w="0" w:type="dxa"/>
              <w:left w:w="108" w:type="dxa"/>
              <w:bottom w:w="0" w:type="dxa"/>
              <w:right w:w="108" w:type="dxa"/>
            </w:tcMar>
            <w:hideMark/>
          </w:tcPr>
          <w:p w14:paraId="2A90790A" w14:textId="29CDAAA8" w:rsidR="00CA1B4F" w:rsidRPr="00EC6A1E" w:rsidRDefault="00963331" w:rsidP="00DF6341">
            <w:pPr>
              <w:spacing w:after="0" w:line="240" w:lineRule="auto"/>
              <w:rPr>
                <w:rFonts w:ascii="Times New Roman" w:eastAsia="Times New Roman" w:hAnsi="Times New Roman"/>
              </w:rPr>
            </w:pPr>
            <w:r w:rsidRPr="00EC6A1E">
              <w:rPr>
                <w:rFonts w:ascii="Times New Roman" w:eastAsia="Times New Roman" w:hAnsi="Times New Roman"/>
              </w:rPr>
              <w:lastRenderedPageBreak/>
              <w:t>You need to specify the sector or sectors of the economy you are interested in, rather than going after all the sector in the economy. If you do the latter, five “cases” will not be sufficient to provide any valuable results.</w:t>
            </w:r>
          </w:p>
        </w:tc>
        <w:tc>
          <w:tcPr>
            <w:tcW w:w="3690" w:type="dxa"/>
            <w:tcMar>
              <w:top w:w="0" w:type="dxa"/>
              <w:left w:w="108" w:type="dxa"/>
              <w:bottom w:w="0" w:type="dxa"/>
              <w:right w:w="108" w:type="dxa"/>
            </w:tcMar>
            <w:hideMark/>
          </w:tcPr>
          <w:p w14:paraId="3C26C3A0" w14:textId="77777777" w:rsidR="00EB38BC" w:rsidRDefault="00963331" w:rsidP="00DF6341">
            <w:pPr>
              <w:spacing w:after="0" w:line="240" w:lineRule="auto"/>
              <w:rPr>
                <w:rFonts w:ascii="Times New Roman" w:eastAsia="Times New Roman" w:hAnsi="Times New Roman"/>
              </w:rPr>
            </w:pPr>
            <w:r w:rsidRPr="00EC6A1E">
              <w:rPr>
                <w:rFonts w:ascii="Times New Roman" w:eastAsia="Times New Roman" w:hAnsi="Times New Roman"/>
              </w:rPr>
              <w:t>I'm afraid I have to disagree with the assertion that I need to narrow down to specific sectors in the economy. In this section of the study's significance, am explaining how important the study is to the area under study, research question, and the targeted group. In other words, the importance of the study cannot be limited to specific parts of the economy if, in the actual sense, it can cover the whole economy</w:t>
            </w:r>
          </w:p>
          <w:p w14:paraId="43C09D9C" w14:textId="77777777" w:rsidR="00EB38BC" w:rsidRDefault="00EB38BC" w:rsidP="00DF6341">
            <w:pPr>
              <w:spacing w:after="0" w:line="240" w:lineRule="auto"/>
              <w:rPr>
                <w:rFonts w:ascii="Times New Roman" w:eastAsia="Times New Roman" w:hAnsi="Times New Roman"/>
              </w:rPr>
            </w:pPr>
          </w:p>
          <w:p w14:paraId="4F6B490E" w14:textId="77777777" w:rsidR="00EB38BC" w:rsidRDefault="00EB38BC" w:rsidP="00DF6341">
            <w:pPr>
              <w:spacing w:after="0" w:line="240" w:lineRule="auto"/>
              <w:rPr>
                <w:rFonts w:ascii="Times New Roman" w:eastAsia="Times New Roman" w:hAnsi="Times New Roman"/>
              </w:rPr>
            </w:pPr>
          </w:p>
          <w:p w14:paraId="54E08A5A" w14:textId="77777777" w:rsidR="00CA1B4F" w:rsidRDefault="00EB38BC" w:rsidP="00DF6341">
            <w:pPr>
              <w:spacing w:after="0" w:line="240" w:lineRule="auto"/>
              <w:rPr>
                <w:rFonts w:ascii="Times New Roman" w:eastAsia="Times New Roman" w:hAnsi="Times New Roman"/>
              </w:rPr>
            </w:pPr>
            <w:r>
              <w:rPr>
                <w:rFonts w:ascii="Times New Roman" w:eastAsia="Times New Roman" w:hAnsi="Times New Roman"/>
              </w:rPr>
              <w:t xml:space="preserve">Two sectors with physically demanding jobs will be included in the study, Health care and retail sectors. </w:t>
            </w:r>
          </w:p>
          <w:p w14:paraId="2A90790B" w14:textId="52979085" w:rsidR="00EB38BC" w:rsidRPr="00EC6A1E" w:rsidRDefault="00EB38BC" w:rsidP="00DF6341">
            <w:pPr>
              <w:spacing w:after="0" w:line="240" w:lineRule="auto"/>
              <w:rPr>
                <w:rFonts w:ascii="Times New Roman" w:eastAsia="Times New Roman" w:hAnsi="Times New Roman"/>
              </w:rPr>
            </w:pPr>
            <w:r>
              <w:rPr>
                <w:rFonts w:ascii="Times New Roman" w:eastAsia="Times New Roman" w:hAnsi="Times New Roman"/>
              </w:rPr>
              <w:t>Online surveys and questionnaires will be used to gather data on the number of immigrants working in these two sector</w:t>
            </w:r>
            <w:r w:rsidR="00123282">
              <w:rPr>
                <w:rFonts w:ascii="Times New Roman" w:eastAsia="Times New Roman" w:hAnsi="Times New Roman"/>
              </w:rPr>
              <w:t xml:space="preserve">s. </w:t>
            </w:r>
            <w:bookmarkStart w:id="87" w:name="_GoBack"/>
            <w:bookmarkEnd w:id="87"/>
          </w:p>
        </w:tc>
        <w:tc>
          <w:tcPr>
            <w:tcW w:w="2548" w:type="dxa"/>
            <w:tcMar>
              <w:top w:w="0" w:type="dxa"/>
              <w:left w:w="108" w:type="dxa"/>
              <w:bottom w:w="0" w:type="dxa"/>
              <w:right w:w="108" w:type="dxa"/>
            </w:tcMar>
            <w:hideMark/>
          </w:tcPr>
          <w:p w14:paraId="2A90790C" w14:textId="5A73FCA0" w:rsidR="00CA1B4F" w:rsidRPr="00EC6A1E" w:rsidRDefault="00421CB3" w:rsidP="00DF6341">
            <w:pPr>
              <w:spacing w:after="0" w:line="240" w:lineRule="auto"/>
              <w:rPr>
                <w:rFonts w:ascii="Times New Roman" w:eastAsia="Times New Roman" w:hAnsi="Times New Roman"/>
              </w:rPr>
            </w:pPr>
            <w:r w:rsidRPr="00EC6A1E">
              <w:rPr>
                <w:rFonts w:ascii="Times New Roman" w:eastAsia="Times New Roman" w:hAnsi="Times New Roman"/>
              </w:rPr>
              <w:t>11</w:t>
            </w:r>
            <w:ins w:id="88" w:author="Jose Medina" w:date="2021-04-30T19:30:00Z">
              <w:r w:rsidR="001813AD">
                <w:rPr>
                  <w:rFonts w:ascii="Times New Roman" w:eastAsia="Times New Roman" w:hAnsi="Times New Roman"/>
                </w:rPr>
                <w:t xml:space="preserve">A couple of things here. First, </w:t>
              </w:r>
            </w:ins>
            <w:ins w:id="89" w:author="Jose Medina" w:date="2021-04-30T19:32:00Z">
              <w:r w:rsidR="009E445D">
                <w:rPr>
                  <w:rFonts w:ascii="Times New Roman" w:eastAsia="Times New Roman" w:hAnsi="Times New Roman"/>
                </w:rPr>
                <w:t>an</w:t>
              </w:r>
            </w:ins>
            <w:ins w:id="90" w:author="Jose Medina" w:date="2021-04-30T19:30:00Z">
              <w:r w:rsidR="00345CAD">
                <w:rPr>
                  <w:rFonts w:ascii="Times New Roman" w:eastAsia="Times New Roman" w:hAnsi="Times New Roman"/>
                </w:rPr>
                <w:t xml:space="preserve"> economy </w:t>
              </w:r>
            </w:ins>
            <w:ins w:id="91" w:author="Jose Medina" w:date="2021-04-30T19:31:00Z">
              <w:r w:rsidR="00345CAD">
                <w:rPr>
                  <w:rFonts w:ascii="Times New Roman" w:eastAsia="Times New Roman" w:hAnsi="Times New Roman"/>
                </w:rPr>
                <w:t xml:space="preserve">as diverse as that of the state of Ohio </w:t>
              </w:r>
              <w:r w:rsidR="0020020B">
                <w:rPr>
                  <w:rFonts w:ascii="Times New Roman" w:eastAsia="Times New Roman" w:hAnsi="Times New Roman"/>
                </w:rPr>
                <w:t>can be overwhelming to deal with. Are you looking at the economy as a whole or by sector?</w:t>
              </w:r>
            </w:ins>
            <w:ins w:id="92" w:author="Jose Medina" w:date="2021-04-30T19:32:00Z">
              <w:r w:rsidR="009E445D">
                <w:rPr>
                  <w:rFonts w:ascii="Times New Roman" w:eastAsia="Times New Roman" w:hAnsi="Times New Roman"/>
                </w:rPr>
                <w:t xml:space="preserve"> </w:t>
              </w:r>
            </w:ins>
            <w:ins w:id="93" w:author="Jose Medina" w:date="2021-04-30T19:33:00Z">
              <w:r w:rsidR="00E62CBD">
                <w:rPr>
                  <w:rFonts w:ascii="Times New Roman" w:eastAsia="Times New Roman" w:hAnsi="Times New Roman"/>
                </w:rPr>
                <w:t xml:space="preserve">If the later, </w:t>
              </w:r>
            </w:ins>
            <w:ins w:id="94" w:author="Jose Medina" w:date="2021-04-30T19:32:00Z">
              <w:r w:rsidR="009E445D">
                <w:rPr>
                  <w:rFonts w:ascii="Times New Roman" w:eastAsia="Times New Roman" w:hAnsi="Times New Roman"/>
                </w:rPr>
                <w:t>you need to describe what sectors of the economy you are referring to.</w:t>
              </w:r>
            </w:ins>
            <w:ins w:id="95" w:author="Jose Medina" w:date="2021-04-30T19:33:00Z">
              <w:r w:rsidR="00E62CBD">
                <w:rPr>
                  <w:rFonts w:ascii="Times New Roman" w:eastAsia="Times New Roman" w:hAnsi="Times New Roman"/>
                </w:rPr>
                <w:t xml:space="preserve"> Moreover, </w:t>
              </w:r>
              <w:r w:rsidR="00DD4FF7">
                <w:rPr>
                  <w:rFonts w:ascii="Times New Roman" w:eastAsia="Times New Roman" w:hAnsi="Times New Roman"/>
                </w:rPr>
                <w:t xml:space="preserve">my guess is that immigrants </w:t>
              </w:r>
              <w:r w:rsidR="00763FE5">
                <w:rPr>
                  <w:rFonts w:ascii="Times New Roman" w:eastAsia="Times New Roman" w:hAnsi="Times New Roman"/>
                </w:rPr>
                <w:t xml:space="preserve">in the state of Ohio </w:t>
              </w:r>
              <w:r w:rsidR="00DD4FF7">
                <w:rPr>
                  <w:rFonts w:ascii="Times New Roman" w:eastAsia="Times New Roman" w:hAnsi="Times New Roman"/>
                </w:rPr>
                <w:t xml:space="preserve">do not impact all the sectors of the economy </w:t>
              </w:r>
            </w:ins>
            <w:ins w:id="96" w:author="Jose Medina" w:date="2021-04-30T19:34:00Z">
              <w:r w:rsidR="00763FE5">
                <w:rPr>
                  <w:rFonts w:ascii="Times New Roman" w:eastAsia="Times New Roman" w:hAnsi="Times New Roman"/>
                </w:rPr>
                <w:t xml:space="preserve">equally. Hence, my suggestion to focus on those sectors </w:t>
              </w:r>
              <w:r w:rsidR="00F105DA">
                <w:rPr>
                  <w:rFonts w:ascii="Times New Roman" w:eastAsia="Times New Roman" w:hAnsi="Times New Roman"/>
                </w:rPr>
                <w:t xml:space="preserve">which are significantly impacted. </w:t>
              </w:r>
            </w:ins>
            <w:ins w:id="97" w:author="Jose Medina" w:date="2021-04-30T19:35:00Z">
              <w:r w:rsidR="00460AD8">
                <w:rPr>
                  <w:rFonts w:ascii="Times New Roman" w:eastAsia="Times New Roman" w:hAnsi="Times New Roman"/>
                </w:rPr>
                <w:t>Finally, how do you plan to measure such impact on the economy, by asking immigrants</w:t>
              </w:r>
              <w:r w:rsidR="00DA352F">
                <w:rPr>
                  <w:rFonts w:ascii="Times New Roman" w:eastAsia="Times New Roman" w:hAnsi="Times New Roman"/>
                </w:rPr>
                <w:t xml:space="preserve"> in your </w:t>
              </w:r>
            </w:ins>
            <w:ins w:id="98" w:author="Jose Medina" w:date="2021-04-30T19:36:00Z">
              <w:r w:rsidR="00D87B3C">
                <w:rPr>
                  <w:rFonts w:ascii="Times New Roman" w:eastAsia="Times New Roman" w:hAnsi="Times New Roman"/>
                </w:rPr>
                <w:t>sample?</w:t>
              </w:r>
            </w:ins>
          </w:p>
        </w:tc>
      </w:tr>
    </w:tbl>
    <w:p w14:paraId="2A90790E" w14:textId="45287F0E" w:rsidR="00426A12" w:rsidRDefault="00426A12" w:rsidP="00DF6341">
      <w:pPr>
        <w:spacing w:after="0" w:line="240" w:lineRule="auto"/>
        <w:rPr>
          <w:rFonts w:ascii="Times New Roman" w:hAnsi="Times New Roman"/>
        </w:rPr>
      </w:pPr>
    </w:p>
    <w:p w14:paraId="6C4A455C" w14:textId="77777777" w:rsidR="00750AFE" w:rsidRPr="00EC6A1E" w:rsidRDefault="00750AFE" w:rsidP="00DF6341">
      <w:pPr>
        <w:spacing w:after="0" w:line="240" w:lineRule="auto"/>
        <w:rPr>
          <w:rFonts w:ascii="Times New Roman" w:hAnsi="Times New Roman"/>
        </w:rPr>
      </w:pPr>
    </w:p>
    <w:p w14:paraId="2A90790F" w14:textId="77777777" w:rsidR="004C1935" w:rsidRPr="00EC6A1E" w:rsidRDefault="004C1935" w:rsidP="00DF6341">
      <w:pPr>
        <w:spacing w:after="0" w:line="240" w:lineRule="auto"/>
        <w:rPr>
          <w:rFonts w:ascii="Times New Roman" w:hAnsi="Times New Roman"/>
          <w:b/>
          <w:bCs/>
        </w:rPr>
      </w:pPr>
    </w:p>
    <w:sectPr w:rsidR="004C1935" w:rsidRPr="00EC6A1E" w:rsidSect="00EC6A1E">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3" w:author="Jose Medina" w:date="2021-04-30T19:10:00Z" w:initials="JM">
    <w:p w14:paraId="6730654A" w14:textId="223CD632" w:rsidR="003402A1" w:rsidRDefault="003402A1">
      <w:pPr>
        <w:pStyle w:val="CommentText"/>
      </w:pPr>
      <w:r>
        <w:rPr>
          <w:rStyle w:val="CommentReference"/>
        </w:rPr>
        <w:annotationRef/>
      </w:r>
      <w:r>
        <w:t xml:space="preserve">This </w:t>
      </w:r>
      <w:r w:rsidR="00B52DC4">
        <w:t>was</w:t>
      </w:r>
      <w:r>
        <w:t xml:space="preserve"> not a commentary I made. </w:t>
      </w:r>
      <w:r w:rsidR="00B52DC4">
        <w:t xml:space="preserve">“Same as above” meant that the </w:t>
      </w:r>
      <w:r w:rsidR="00E515F1">
        <w:t>above commentary applies to the highlighted paragraph.</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3065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6D4C2" w16cex:dateUtc="2021-05-01T0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30654A" w16cid:durableId="2436D4C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se Medina">
    <w15:presenceInfo w15:providerId="Windows Live" w15:userId="a84bc790a8798a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wtzAyNzYwMTQzN7YwtzBT0lEKTi0uzszPAykwrAUAfXnAfCwAAAA="/>
  </w:docVars>
  <w:rsids>
    <w:rsidRoot w:val="00CA1B4F"/>
    <w:rsid w:val="000101B1"/>
    <w:rsid w:val="00025F65"/>
    <w:rsid w:val="00034B96"/>
    <w:rsid w:val="00040924"/>
    <w:rsid w:val="00041CDB"/>
    <w:rsid w:val="00054EBF"/>
    <w:rsid w:val="000D3864"/>
    <w:rsid w:val="0010782D"/>
    <w:rsid w:val="001137CB"/>
    <w:rsid w:val="00123282"/>
    <w:rsid w:val="00125546"/>
    <w:rsid w:val="00136829"/>
    <w:rsid w:val="00141424"/>
    <w:rsid w:val="0015722A"/>
    <w:rsid w:val="001813AD"/>
    <w:rsid w:val="00186EE6"/>
    <w:rsid w:val="001D6DDA"/>
    <w:rsid w:val="0020020B"/>
    <w:rsid w:val="00202A34"/>
    <w:rsid w:val="0020326E"/>
    <w:rsid w:val="002254A3"/>
    <w:rsid w:val="002378AB"/>
    <w:rsid w:val="00241C99"/>
    <w:rsid w:val="0025025D"/>
    <w:rsid w:val="0025695F"/>
    <w:rsid w:val="002F4C84"/>
    <w:rsid w:val="002F6EE0"/>
    <w:rsid w:val="003041F5"/>
    <w:rsid w:val="00312834"/>
    <w:rsid w:val="00315B15"/>
    <w:rsid w:val="003402A1"/>
    <w:rsid w:val="00345CAD"/>
    <w:rsid w:val="00364BF9"/>
    <w:rsid w:val="00367CDB"/>
    <w:rsid w:val="0037538A"/>
    <w:rsid w:val="003E0795"/>
    <w:rsid w:val="003F21D6"/>
    <w:rsid w:val="00421CB3"/>
    <w:rsid w:val="00426A12"/>
    <w:rsid w:val="00437924"/>
    <w:rsid w:val="00460AD8"/>
    <w:rsid w:val="00483653"/>
    <w:rsid w:val="00487E59"/>
    <w:rsid w:val="004A4C4E"/>
    <w:rsid w:val="004C1935"/>
    <w:rsid w:val="004D56AF"/>
    <w:rsid w:val="004E6430"/>
    <w:rsid w:val="004E7820"/>
    <w:rsid w:val="00507816"/>
    <w:rsid w:val="005339C2"/>
    <w:rsid w:val="00535046"/>
    <w:rsid w:val="00553465"/>
    <w:rsid w:val="00562743"/>
    <w:rsid w:val="00576E73"/>
    <w:rsid w:val="005973F2"/>
    <w:rsid w:val="005A5EB2"/>
    <w:rsid w:val="005F2FFA"/>
    <w:rsid w:val="005F580D"/>
    <w:rsid w:val="005F6F15"/>
    <w:rsid w:val="0063126C"/>
    <w:rsid w:val="006423A6"/>
    <w:rsid w:val="00656F68"/>
    <w:rsid w:val="00670F2C"/>
    <w:rsid w:val="00674968"/>
    <w:rsid w:val="006E1F4B"/>
    <w:rsid w:val="006F7139"/>
    <w:rsid w:val="0073332D"/>
    <w:rsid w:val="00750AFE"/>
    <w:rsid w:val="00763FE5"/>
    <w:rsid w:val="00777E80"/>
    <w:rsid w:val="007B016E"/>
    <w:rsid w:val="007F095F"/>
    <w:rsid w:val="007F74B9"/>
    <w:rsid w:val="008176F5"/>
    <w:rsid w:val="00845476"/>
    <w:rsid w:val="00883FFB"/>
    <w:rsid w:val="00895CDE"/>
    <w:rsid w:val="008A04AA"/>
    <w:rsid w:val="008C1DD7"/>
    <w:rsid w:val="008F4FF2"/>
    <w:rsid w:val="0091707A"/>
    <w:rsid w:val="00934585"/>
    <w:rsid w:val="00941D2D"/>
    <w:rsid w:val="00963331"/>
    <w:rsid w:val="009638D1"/>
    <w:rsid w:val="00970EE0"/>
    <w:rsid w:val="009D0017"/>
    <w:rsid w:val="009E445D"/>
    <w:rsid w:val="00A34D73"/>
    <w:rsid w:val="00A6493C"/>
    <w:rsid w:val="00AC5696"/>
    <w:rsid w:val="00AF065B"/>
    <w:rsid w:val="00B0518C"/>
    <w:rsid w:val="00B34D76"/>
    <w:rsid w:val="00B44074"/>
    <w:rsid w:val="00B52DC4"/>
    <w:rsid w:val="00B87489"/>
    <w:rsid w:val="00BA7494"/>
    <w:rsid w:val="00BC2B6F"/>
    <w:rsid w:val="00BE6294"/>
    <w:rsid w:val="00C56FD5"/>
    <w:rsid w:val="00C64414"/>
    <w:rsid w:val="00CA1B4F"/>
    <w:rsid w:val="00D33571"/>
    <w:rsid w:val="00D55C8E"/>
    <w:rsid w:val="00D728D9"/>
    <w:rsid w:val="00D72FBC"/>
    <w:rsid w:val="00D852BC"/>
    <w:rsid w:val="00D87B3C"/>
    <w:rsid w:val="00D95ED4"/>
    <w:rsid w:val="00DA352F"/>
    <w:rsid w:val="00DB3C01"/>
    <w:rsid w:val="00DD4FF7"/>
    <w:rsid w:val="00DF6341"/>
    <w:rsid w:val="00E325C4"/>
    <w:rsid w:val="00E515F1"/>
    <w:rsid w:val="00E62CBD"/>
    <w:rsid w:val="00E650F5"/>
    <w:rsid w:val="00EB38BC"/>
    <w:rsid w:val="00EC04F2"/>
    <w:rsid w:val="00EC6A1E"/>
    <w:rsid w:val="00ED2B36"/>
    <w:rsid w:val="00F105DA"/>
    <w:rsid w:val="00F60A80"/>
    <w:rsid w:val="00FC50AC"/>
    <w:rsid w:val="00FD1887"/>
    <w:rsid w:val="00FE7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078E7"/>
  <w15:chartTrackingRefBased/>
  <w15:docId w15:val="{81476DBB-C224-4BDD-8B1C-E3722442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B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4D56AF"/>
    <w:rPr>
      <w:sz w:val="16"/>
      <w:szCs w:val="16"/>
    </w:rPr>
  </w:style>
  <w:style w:type="paragraph" w:styleId="CommentText">
    <w:name w:val="annotation text"/>
    <w:basedOn w:val="Normal"/>
    <w:link w:val="CommentTextChar"/>
    <w:uiPriority w:val="99"/>
    <w:semiHidden/>
    <w:unhideWhenUsed/>
    <w:rsid w:val="004D56AF"/>
    <w:rPr>
      <w:sz w:val="20"/>
      <w:szCs w:val="20"/>
    </w:rPr>
  </w:style>
  <w:style w:type="character" w:customStyle="1" w:styleId="CommentTextChar">
    <w:name w:val="Comment Text Char"/>
    <w:basedOn w:val="DefaultParagraphFont"/>
    <w:link w:val="CommentText"/>
    <w:uiPriority w:val="99"/>
    <w:semiHidden/>
    <w:rsid w:val="004D56AF"/>
  </w:style>
  <w:style w:type="paragraph" w:styleId="CommentSubject">
    <w:name w:val="annotation subject"/>
    <w:basedOn w:val="CommentText"/>
    <w:next w:val="CommentText"/>
    <w:link w:val="CommentSubjectChar"/>
    <w:uiPriority w:val="99"/>
    <w:semiHidden/>
    <w:unhideWhenUsed/>
    <w:rsid w:val="004D56AF"/>
    <w:rPr>
      <w:b/>
      <w:bCs/>
    </w:rPr>
  </w:style>
  <w:style w:type="character" w:customStyle="1" w:styleId="CommentSubjectChar">
    <w:name w:val="Comment Subject Char"/>
    <w:link w:val="CommentSubject"/>
    <w:uiPriority w:val="99"/>
    <w:semiHidden/>
    <w:rsid w:val="004D56AF"/>
    <w:rPr>
      <w:b/>
      <w:bCs/>
    </w:rPr>
  </w:style>
  <w:style w:type="paragraph" w:styleId="BalloonText">
    <w:name w:val="Balloon Text"/>
    <w:basedOn w:val="Normal"/>
    <w:link w:val="BalloonTextChar"/>
    <w:uiPriority w:val="99"/>
    <w:semiHidden/>
    <w:unhideWhenUsed/>
    <w:rsid w:val="004D56A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D56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10" Type="http://schemas.microsoft.com/office/2016/09/relationships/commentsIds" Target="commentsIds.xml"/><Relationship Id="rId4" Type="http://schemas.openxmlformats.org/officeDocument/2006/relationships/comments" Target="comment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1050</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Gideon</cp:lastModifiedBy>
  <cp:revision>2</cp:revision>
  <dcterms:created xsi:type="dcterms:W3CDTF">2021-05-08T11:39:00Z</dcterms:created>
  <dcterms:modified xsi:type="dcterms:W3CDTF">2021-05-08T11:39:00Z</dcterms:modified>
</cp:coreProperties>
</file>